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676091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3F08BE5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339547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F28A66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B46172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0B0597" w14:textId="7879EE74" w:rsidR="00CF6BF7" w:rsidRPr="00CF355E" w:rsidRDefault="00CF355E" w:rsidP="00CF355E">
      <w:pPr>
        <w:tabs>
          <w:tab w:val="left" w:pos="7825"/>
        </w:tabs>
        <w:rPr>
          <w:rFonts w:eastAsia="Times New Roman" w:cstheme="minorHAnsi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  <w:r w:rsidRPr="00CF355E">
        <w:rPr>
          <w:rFonts w:eastAsia="Times New Roman" w:cstheme="minorHAnsi"/>
          <w:sz w:val="20"/>
          <w:szCs w:val="20"/>
        </w:rPr>
        <w:t>VTS47-13.2.7.1</w:t>
      </w:r>
    </w:p>
    <w:p w14:paraId="0AE24E06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D7F055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2BB08A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2078CC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0C6FBB5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CB3212C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F0C8DB1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FA4B11F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C2BA272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1039B07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25F0415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2C5760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A20B043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316D63D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E25C6DC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A4AEAEC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232318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A0634E0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B27313D" w14:textId="77777777" w:rsidR="00CF6BF7" w:rsidRDefault="00CF6BF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998F662" w14:textId="77777777" w:rsidR="00CF6BF7" w:rsidRDefault="00CF6BF7">
      <w:pPr>
        <w:spacing w:before="1"/>
        <w:rPr>
          <w:rFonts w:ascii="Times New Roman" w:eastAsia="Times New Roman" w:hAnsi="Times New Roman" w:cs="Times New Roman"/>
          <w:sz w:val="25"/>
          <w:szCs w:val="25"/>
        </w:rPr>
      </w:pPr>
    </w:p>
    <w:p w14:paraId="6C30E5F1" w14:textId="1792B83D" w:rsidR="009E5613" w:rsidRDefault="005B7E0F" w:rsidP="009E5613">
      <w:pPr>
        <w:spacing w:line="326" w:lineRule="auto"/>
        <w:ind w:left="1418" w:right="6665"/>
        <w:rPr>
          <w:rFonts w:ascii="Calibri"/>
          <w:color w:val="00558C"/>
          <w:spacing w:val="22"/>
          <w:w w:val="99"/>
          <w:sz w:val="50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1072" behindDoc="0" locked="0" layoutInCell="1" allowOverlap="1" wp14:anchorId="67E9A6E6" wp14:editId="29A7707A">
                <wp:simplePos x="0" y="0"/>
                <wp:positionH relativeFrom="page">
                  <wp:posOffset>31750</wp:posOffset>
                </wp:positionH>
                <wp:positionV relativeFrom="paragraph">
                  <wp:posOffset>-3778250</wp:posOffset>
                </wp:positionV>
                <wp:extent cx="7529195" cy="3571240"/>
                <wp:effectExtent l="0" t="0" r="1905" b="1905"/>
                <wp:wrapNone/>
                <wp:docPr id="17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29195" cy="3571240"/>
                          <a:chOff x="50" y="-5950"/>
                          <a:chExt cx="11857" cy="5624"/>
                        </a:xfrm>
                      </wpg:grpSpPr>
                      <pic:pic xmlns:pic="http://schemas.openxmlformats.org/drawingml/2006/picture">
                        <pic:nvPicPr>
                          <pic:cNvPr id="18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" y="-4011"/>
                            <a:ext cx="11856" cy="36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36" y="-5950"/>
                            <a:ext cx="2839" cy="226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79" y="-3388"/>
                            <a:ext cx="11187" cy="2950"/>
                          </a:xfrm>
                          <a:prstGeom prst="rect">
                            <a:avLst/>
                          </a:prstGeom>
                          <a:solidFill>
                            <a:srgbClr val="83D0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77DF9C" w14:textId="77777777" w:rsidR="00CF6BF7" w:rsidRDefault="00CF6BF7">
                              <w:pP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sz w:val="50"/>
                                  <w:szCs w:val="50"/>
                                </w:rPr>
                              </w:pPr>
                            </w:p>
                            <w:p w14:paraId="2ACA52CB" w14:textId="77777777" w:rsidR="00CF6BF7" w:rsidRDefault="00CF6BF7">
                              <w:pPr>
                                <w:spacing w:before="1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</w:p>
                            <w:p w14:paraId="2ED6F79C" w14:textId="77777777" w:rsidR="00CF6BF7" w:rsidRDefault="00CA772C">
                              <w:pPr>
                                <w:ind w:left="907"/>
                                <w:rPr>
                                  <w:rFonts w:ascii="Calibri" w:eastAsia="Calibri" w:hAnsi="Calibri" w:cs="Calibri"/>
                                  <w:sz w:val="50"/>
                                  <w:szCs w:val="5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pacing w:val="-1"/>
                                  <w:sz w:val="50"/>
                                </w:rPr>
                                <w:t>IALA</w:t>
                              </w: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pacing w:val="-50"/>
                                  <w:sz w:val="5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color w:val="FFFFFF"/>
                                  <w:sz w:val="50"/>
                                </w:rPr>
                                <w:t>RECOMMENDATION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7E9A6E6" id="Group 11" o:spid="_x0000_s1026" style="position:absolute;left:0;text-align:left;margin-left:2.5pt;margin-top:-297.5pt;width:592.85pt;height:281.2pt;z-index:1072;mso-position-horizontal-relative:page" coordorigin="50,-5950" coordsize="11857,562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27" type="#_x0000_t75" style="position:absolute;left:50;top:-4011;width:11856;height:3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">
                  <v:imagedata r:id="rId9" o:title=""/>
                </v:shape>
                <v:shape id="Picture 13" o:spid="_x0000_s1028" type="#_x0000_t75" style="position:absolute;left:4536;top:-5950;width:2839;height:2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9" type="#_x0000_t202" style="position:absolute;left:379;top:-3388;width:11187;height:2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" fillcolor="#83d0f5" stroked="f">
                  <v:textbox inset="0,0,0,0">
                    <w:txbxContent>
                      <w:p w14:paraId="6D77DF9C" w14:textId="77777777" w:rsidR="00CF6BF7" w:rsidRDefault="00CF6BF7">
                        <w:pPr>
                          <w:rPr>
                            <w:rFonts w:ascii="Calibri" w:eastAsia="Calibri" w:hAnsi="Calibri" w:cs="Calibri"/>
                            <w:b/>
                            <w:bCs/>
                            <w:sz w:val="50"/>
                            <w:szCs w:val="50"/>
                          </w:rPr>
                        </w:pPr>
                      </w:p>
                      <w:p w14:paraId="2ACA52CB" w14:textId="77777777" w:rsidR="00CF6BF7" w:rsidRDefault="00CF6BF7">
                        <w:pPr>
                          <w:spacing w:before="1"/>
                          <w:rPr>
                            <w:rFonts w:ascii="Calibri" w:eastAsia="Calibri" w:hAnsi="Calibri" w:cs="Calibri"/>
                            <w:b/>
                            <w:bCs/>
                            <w:sz w:val="44"/>
                            <w:szCs w:val="44"/>
                          </w:rPr>
                        </w:pPr>
                      </w:p>
                      <w:p w14:paraId="2ED6F79C" w14:textId="77777777" w:rsidR="00CF6BF7" w:rsidRDefault="00CA772C">
                        <w:pPr>
                          <w:ind w:left="907"/>
                          <w:rPr>
                            <w:rFonts w:ascii="Calibri" w:eastAsia="Calibri" w:hAnsi="Calibri" w:cs="Calibri"/>
                            <w:sz w:val="50"/>
                            <w:szCs w:val="50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  <w:sz w:val="50"/>
                          </w:rPr>
                          <w:t>IALA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-50"/>
                            <w:sz w:val="5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z w:val="50"/>
                          </w:rPr>
                          <w:t>RECOMMENDATION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CA772C">
        <w:rPr>
          <w:rFonts w:ascii="Calibri"/>
          <w:color w:val="00558C"/>
          <w:spacing w:val="-1"/>
          <w:sz w:val="50"/>
        </w:rPr>
        <w:t>R01</w:t>
      </w:r>
      <w:r w:rsidR="009E5613">
        <w:rPr>
          <w:rFonts w:ascii="Calibri"/>
          <w:color w:val="00558C"/>
          <w:spacing w:val="-1"/>
          <w:sz w:val="50"/>
        </w:rPr>
        <w:t xml:space="preserve">19 </w:t>
      </w:r>
      <w:r w:rsidR="00CA772C">
        <w:rPr>
          <w:rFonts w:ascii="Calibri"/>
          <w:color w:val="00558C"/>
          <w:spacing w:val="-1"/>
          <w:sz w:val="50"/>
        </w:rPr>
        <w:t>(V-1</w:t>
      </w:r>
      <w:r w:rsidR="009E5613">
        <w:rPr>
          <w:rFonts w:ascii="Calibri"/>
          <w:color w:val="00558C"/>
          <w:spacing w:val="-1"/>
          <w:sz w:val="50"/>
        </w:rPr>
        <w:t>19</w:t>
      </w:r>
      <w:r w:rsidR="00CA772C">
        <w:rPr>
          <w:rFonts w:ascii="Calibri"/>
          <w:color w:val="00558C"/>
          <w:spacing w:val="-1"/>
          <w:sz w:val="50"/>
        </w:rPr>
        <w:t>)</w:t>
      </w:r>
      <w:r w:rsidR="00CA772C">
        <w:rPr>
          <w:rFonts w:ascii="Calibri"/>
          <w:color w:val="00558C"/>
          <w:spacing w:val="22"/>
          <w:w w:val="99"/>
          <w:sz w:val="50"/>
        </w:rPr>
        <w:t xml:space="preserve"> </w:t>
      </w:r>
    </w:p>
    <w:p w14:paraId="2AF22E50" w14:textId="1112BAFC" w:rsidR="00CF6BF7" w:rsidRDefault="00445BC8" w:rsidP="00445BC8">
      <w:pPr>
        <w:spacing w:line="326" w:lineRule="auto"/>
        <w:ind w:left="1418" w:right="1278"/>
        <w:rPr>
          <w:rFonts w:ascii="Calibri" w:eastAsia="Calibri" w:hAnsi="Calibri" w:cs="Calibri"/>
          <w:sz w:val="50"/>
          <w:szCs w:val="50"/>
        </w:rPr>
      </w:pPr>
      <w:r w:rsidRPr="00445BC8">
        <w:rPr>
          <w:rFonts w:ascii="Calibri"/>
          <w:color w:val="00558C"/>
          <w:spacing w:val="-1"/>
          <w:sz w:val="50"/>
        </w:rPr>
        <w:t>THE IMPLEMENTATION OF VESSEL TRAFFIC SERVICE</w:t>
      </w:r>
      <w:r w:rsidR="00EE1BDD">
        <w:rPr>
          <w:rFonts w:ascii="Calibri"/>
          <w:color w:val="00558C"/>
          <w:spacing w:val="-1"/>
          <w:sz w:val="50"/>
        </w:rPr>
        <w:t>S</w:t>
      </w:r>
    </w:p>
    <w:p w14:paraId="27E76BEF" w14:textId="77777777" w:rsidR="00CF6BF7" w:rsidRDefault="00CF6BF7">
      <w:pPr>
        <w:rPr>
          <w:rFonts w:ascii="Calibri" w:eastAsia="Calibri" w:hAnsi="Calibri" w:cs="Calibri"/>
          <w:sz w:val="50"/>
          <w:szCs w:val="50"/>
        </w:rPr>
      </w:pPr>
    </w:p>
    <w:p w14:paraId="7424847E" w14:textId="77777777" w:rsidR="00CF6BF7" w:rsidRDefault="00CF6BF7">
      <w:pPr>
        <w:rPr>
          <w:rFonts w:ascii="Calibri" w:eastAsia="Calibri" w:hAnsi="Calibri" w:cs="Calibri"/>
          <w:sz w:val="50"/>
          <w:szCs w:val="50"/>
        </w:rPr>
      </w:pPr>
    </w:p>
    <w:p w14:paraId="31FFFDCD" w14:textId="77777777" w:rsidR="00CF6BF7" w:rsidRDefault="00CF6BF7">
      <w:pPr>
        <w:rPr>
          <w:rFonts w:ascii="Calibri" w:eastAsia="Calibri" w:hAnsi="Calibri" w:cs="Calibri"/>
          <w:sz w:val="50"/>
          <w:szCs w:val="50"/>
        </w:rPr>
      </w:pPr>
    </w:p>
    <w:p w14:paraId="44B875EB" w14:textId="77777777" w:rsidR="00CF6BF7" w:rsidRDefault="00CF6BF7">
      <w:pPr>
        <w:rPr>
          <w:rFonts w:ascii="Calibri" w:eastAsia="Calibri" w:hAnsi="Calibri" w:cs="Calibri"/>
          <w:sz w:val="50"/>
          <w:szCs w:val="50"/>
        </w:rPr>
      </w:pPr>
    </w:p>
    <w:p w14:paraId="7390870B" w14:textId="77777777" w:rsidR="00CF6BF7" w:rsidRDefault="00CF6BF7">
      <w:pPr>
        <w:rPr>
          <w:rFonts w:ascii="Calibri" w:eastAsia="Calibri" w:hAnsi="Calibri" w:cs="Calibri"/>
          <w:sz w:val="50"/>
          <w:szCs w:val="50"/>
        </w:rPr>
      </w:pPr>
    </w:p>
    <w:p w14:paraId="0A99A690" w14:textId="77777777" w:rsidR="00CF6BF7" w:rsidRDefault="00CF6BF7">
      <w:pPr>
        <w:rPr>
          <w:rFonts w:ascii="Calibri" w:eastAsia="Calibri" w:hAnsi="Calibri" w:cs="Calibri"/>
          <w:sz w:val="50"/>
          <w:szCs w:val="50"/>
        </w:rPr>
      </w:pPr>
    </w:p>
    <w:p w14:paraId="439795A3" w14:textId="77777777" w:rsidR="00CF6BF7" w:rsidRDefault="00CA772C">
      <w:pPr>
        <w:spacing w:before="389"/>
        <w:ind w:left="1276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b/>
          <w:color w:val="00558C"/>
          <w:spacing w:val="-1"/>
          <w:sz w:val="50"/>
        </w:rPr>
        <w:t>Edition</w:t>
      </w:r>
      <w:r>
        <w:rPr>
          <w:rFonts w:ascii="Calibri"/>
          <w:b/>
          <w:color w:val="00558C"/>
          <w:spacing w:val="-19"/>
          <w:sz w:val="50"/>
        </w:rPr>
        <w:t xml:space="preserve"> </w:t>
      </w:r>
      <w:r w:rsidR="009E5613" w:rsidRPr="009E5613">
        <w:rPr>
          <w:rFonts w:ascii="Calibri"/>
          <w:b/>
          <w:color w:val="00558C"/>
          <w:spacing w:val="-1"/>
          <w:sz w:val="50"/>
          <w:highlight w:val="yellow"/>
        </w:rPr>
        <w:t>X</w:t>
      </w:r>
      <w:r w:rsidRPr="009E5613">
        <w:rPr>
          <w:rFonts w:ascii="Calibri"/>
          <w:b/>
          <w:color w:val="00558C"/>
          <w:spacing w:val="-1"/>
          <w:sz w:val="50"/>
          <w:highlight w:val="yellow"/>
        </w:rPr>
        <w:t>.0</w:t>
      </w:r>
    </w:p>
    <w:p w14:paraId="29547851" w14:textId="77777777" w:rsidR="00CF6BF7" w:rsidRDefault="00CA772C">
      <w:pPr>
        <w:ind w:left="1276"/>
        <w:rPr>
          <w:rFonts w:ascii="Calibri" w:eastAsia="Calibri" w:hAnsi="Calibri" w:cs="Calibri"/>
          <w:sz w:val="28"/>
          <w:szCs w:val="28"/>
        </w:rPr>
      </w:pPr>
      <w:r w:rsidRPr="009E5613">
        <w:rPr>
          <w:rFonts w:ascii="Calibri"/>
          <w:b/>
          <w:color w:val="00558C"/>
          <w:spacing w:val="-1"/>
          <w:sz w:val="28"/>
          <w:highlight w:val="yellow"/>
        </w:rPr>
        <w:t>December</w:t>
      </w:r>
      <w:r w:rsidRPr="009E5613">
        <w:rPr>
          <w:rFonts w:ascii="Calibri"/>
          <w:b/>
          <w:color w:val="00558C"/>
          <w:sz w:val="28"/>
          <w:highlight w:val="yellow"/>
        </w:rPr>
        <w:t xml:space="preserve"> </w:t>
      </w:r>
      <w:r w:rsidRPr="009E5613">
        <w:rPr>
          <w:rFonts w:ascii="Calibri"/>
          <w:b/>
          <w:color w:val="00558C"/>
          <w:spacing w:val="-1"/>
          <w:sz w:val="28"/>
          <w:highlight w:val="yellow"/>
        </w:rPr>
        <w:t>201</w:t>
      </w:r>
      <w:r w:rsidR="009E5613" w:rsidRPr="009E5613">
        <w:rPr>
          <w:rFonts w:ascii="Calibri"/>
          <w:b/>
          <w:color w:val="00558C"/>
          <w:spacing w:val="-1"/>
          <w:sz w:val="28"/>
          <w:highlight w:val="yellow"/>
        </w:rPr>
        <w:t>9</w:t>
      </w:r>
    </w:p>
    <w:p w14:paraId="289876B2" w14:textId="77777777" w:rsidR="00CF6BF7" w:rsidRDefault="00CF6BF7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7C0E5823" w14:textId="77777777" w:rsidR="00CF6BF7" w:rsidRDefault="00CF6BF7">
      <w:pPr>
        <w:spacing w:before="9"/>
        <w:rPr>
          <w:rFonts w:ascii="Calibri" w:eastAsia="Calibri" w:hAnsi="Calibri" w:cs="Calibri"/>
          <w:b/>
          <w:bCs/>
          <w:sz w:val="15"/>
          <w:szCs w:val="15"/>
        </w:rPr>
      </w:pPr>
    </w:p>
    <w:p w14:paraId="4D582FE0" w14:textId="061CE310" w:rsidR="00CF6BF7" w:rsidRDefault="005B7E0F">
      <w:pPr>
        <w:spacing w:line="20" w:lineRule="atLeast"/>
        <w:ind w:left="330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en-GB" w:eastAsia="en-GB"/>
        </w:rPr>
        <mc:AlternateContent>
          <mc:Choice Requires="wpg">
            <w:drawing>
              <wp:inline distT="0" distB="0" distL="0" distR="0" wp14:anchorId="09B4BBF2" wp14:editId="05396679">
                <wp:extent cx="7140575" cy="12700"/>
                <wp:effectExtent l="0" t="3175" r="3175" b="3175"/>
                <wp:docPr id="1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40575" cy="12700"/>
                          <a:chOff x="0" y="0"/>
                          <a:chExt cx="11245" cy="20"/>
                        </a:xfrm>
                      </wpg:grpSpPr>
                      <wpg:grpSp>
                        <wpg:cNvPr id="15" name="Group 9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1225" cy="2"/>
                            <a:chOff x="10" y="10"/>
                            <a:chExt cx="11225" cy="2"/>
                          </a:xfrm>
                        </wpg:grpSpPr>
                        <wps:wsp>
                          <wps:cNvPr id="16" name="Freeform 10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1225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1225"/>
                                <a:gd name="T2" fmla="+- 0 11235 10"/>
                                <a:gd name="T3" fmla="*/ T2 w 112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25">
                                  <a:moveTo>
                                    <a:pt x="0" y="0"/>
                                  </a:moveTo>
                                  <a:lnTo>
                                    <a:pt x="1122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E7D0ED1" id="Group 8" o:spid="_x0000_s1026" style="width:562.25pt;height:1pt;mso-position-horizontal-relative:char;mso-position-vertical-relative:line" coordsize="1124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">
                <v:group id="Group 9" o:spid="_x0000_s1027" style="position:absolute;left:10;top:10;width:11225;height:2" coordorigin="10,10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0" o:spid="_x0000_s1028" style="position:absolute;left:10;top:10;width:11225;height:2;visibility:visible;mso-wrap-style:square;v-text-anchor:top" coordsize="112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" path="m,l11225,e" filled="f" strokecolor="#00558c" strokeweight="1pt">
                    <v:path arrowok="t" o:connecttype="custom" o:connectlocs="0,0;11225,0" o:connectangles="0,0"/>
                  </v:shape>
                </v:group>
                <w10:anchorlock/>
              </v:group>
            </w:pict>
          </mc:Fallback>
        </mc:AlternateContent>
      </w:r>
    </w:p>
    <w:p w14:paraId="4B317346" w14:textId="77777777" w:rsidR="00CF6BF7" w:rsidRDefault="00CF6BF7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3202889" w14:textId="77777777" w:rsidR="00CF6BF7" w:rsidRDefault="00CF6BF7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43BFDD05" w14:textId="77777777" w:rsidR="00CF6BF7" w:rsidRDefault="00CF6BF7">
      <w:pPr>
        <w:spacing w:before="8"/>
        <w:rPr>
          <w:rFonts w:ascii="Calibri" w:eastAsia="Calibri" w:hAnsi="Calibri" w:cs="Calibri"/>
          <w:b/>
          <w:bCs/>
          <w:sz w:val="19"/>
          <w:szCs w:val="19"/>
        </w:rPr>
      </w:pPr>
    </w:p>
    <w:p w14:paraId="328EED12" w14:textId="77777777" w:rsidR="00CF6BF7" w:rsidRDefault="00CA772C">
      <w:pPr>
        <w:spacing w:line="200" w:lineRule="atLeast"/>
        <w:ind w:left="123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  <w:lang w:val="en-GB" w:eastAsia="en-GB"/>
        </w:rPr>
        <w:drawing>
          <wp:inline distT="0" distB="0" distL="0" distR="0" wp14:anchorId="5279DC84" wp14:editId="280D9DFA">
            <wp:extent cx="3204520" cy="714089"/>
            <wp:effectExtent l="0" t="0" r="0" b="0"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4520" cy="714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9A6BA" w14:textId="77777777" w:rsidR="00CF6BF7" w:rsidRDefault="00CF6BF7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CF6BF7">
          <w:type w:val="continuous"/>
          <w:pgSz w:w="11910" w:h="16840"/>
          <w:pgMar w:top="180" w:right="0" w:bottom="280" w:left="0" w:header="720" w:footer="720" w:gutter="0"/>
          <w:cols w:space="720"/>
        </w:sectPr>
      </w:pPr>
    </w:p>
    <w:p w14:paraId="48EE0995" w14:textId="77777777" w:rsidR="00CF6BF7" w:rsidRDefault="00CF6BF7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6EF27510" w14:textId="77777777" w:rsidR="00CF6BF7" w:rsidRDefault="00CF6BF7">
      <w:pPr>
        <w:rPr>
          <w:rFonts w:ascii="Calibri" w:eastAsia="Calibri" w:hAnsi="Calibri" w:cs="Calibri"/>
          <w:b/>
          <w:bCs/>
          <w:sz w:val="20"/>
          <w:szCs w:val="20"/>
        </w:rPr>
      </w:pPr>
    </w:p>
    <w:p w14:paraId="6681E224" w14:textId="77777777" w:rsidR="00CF6BF7" w:rsidRDefault="00CA772C">
      <w:pPr>
        <w:spacing w:before="161"/>
        <w:ind w:left="147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color w:val="009FE3"/>
          <w:sz w:val="56"/>
        </w:rPr>
        <w:t>DOCUMENT</w:t>
      </w:r>
      <w:r>
        <w:rPr>
          <w:rFonts w:ascii="Calibri"/>
          <w:b/>
          <w:color w:val="009FE3"/>
          <w:spacing w:val="-50"/>
          <w:sz w:val="56"/>
        </w:rPr>
        <w:t xml:space="preserve"> </w:t>
      </w:r>
      <w:r>
        <w:rPr>
          <w:rFonts w:ascii="Calibri"/>
          <w:b/>
          <w:color w:val="009FE3"/>
          <w:sz w:val="56"/>
        </w:rPr>
        <w:t>HISTORY</w:t>
      </w:r>
    </w:p>
    <w:p w14:paraId="1FCD7EAF" w14:textId="77777777" w:rsidR="00CF6BF7" w:rsidRDefault="00CF6BF7">
      <w:pPr>
        <w:spacing w:before="6"/>
        <w:rPr>
          <w:rFonts w:ascii="Calibri" w:eastAsia="Calibri" w:hAnsi="Calibri" w:cs="Calibri"/>
          <w:b/>
          <w:bCs/>
          <w:sz w:val="16"/>
          <w:szCs w:val="16"/>
        </w:rPr>
      </w:pPr>
    </w:p>
    <w:p w14:paraId="2981BFDD" w14:textId="7FDF1B50" w:rsidR="00CF6BF7" w:rsidRDefault="005B7E0F">
      <w:pPr>
        <w:spacing w:line="20" w:lineRule="atLeast"/>
        <w:ind w:left="107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en-GB" w:eastAsia="en-GB"/>
        </w:rPr>
        <mc:AlternateContent>
          <mc:Choice Requires="wpg">
            <w:drawing>
              <wp:inline distT="0" distB="0" distL="0" distR="0" wp14:anchorId="2D725A7C" wp14:editId="0BC78251">
                <wp:extent cx="6530340" cy="13970"/>
                <wp:effectExtent l="7620" t="8890" r="5715" b="571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0340" cy="13970"/>
                          <a:chOff x="0" y="0"/>
                          <a:chExt cx="10284" cy="22"/>
                        </a:xfrm>
                      </wpg:grpSpPr>
                      <wpg:grpSp>
                        <wpg:cNvPr id="12" name="Group 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10263" cy="2"/>
                            <a:chOff x="11" y="11"/>
                            <a:chExt cx="10263" cy="2"/>
                          </a:xfrm>
                        </wpg:grpSpPr>
                        <wps:wsp>
                          <wps:cNvPr id="13" name="Freeform 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10263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10263"/>
                                <a:gd name="T2" fmla="+- 0 10273 11"/>
                                <a:gd name="T3" fmla="*/ T2 w 102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63">
                                  <a:moveTo>
                                    <a:pt x="0" y="0"/>
                                  </a:moveTo>
                                  <a:lnTo>
                                    <a:pt x="10262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55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ECB2DE7" id="Group 5" o:spid="_x0000_s1026" style="width:514.2pt;height:1.1pt;mso-position-horizontal-relative:char;mso-position-vertical-relative:line" coordsize="10284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">
                <v:group id="Group 6" o:spid="_x0000_s1027" style="position:absolute;left:11;top:11;width:10263;height:2" coordorigin="11,11" coordsize="102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7" o:spid="_x0000_s1028" style="position:absolute;left:11;top:11;width:10263;height:2;visibility:visible;mso-wrap-style:square;v-text-anchor:top" coordsize="102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" path="m,l10262,e" filled="f" strokecolor="#00558c" strokeweight="1.06pt">
                    <v:path arrowok="t" o:connecttype="custom" o:connectlocs="0,0;10262,0" o:connectangles="0,0"/>
                  </v:shape>
                </v:group>
                <w10:anchorlock/>
              </v:group>
            </w:pict>
          </mc:Fallback>
        </mc:AlternateContent>
      </w:r>
    </w:p>
    <w:p w14:paraId="71AA5547" w14:textId="77777777" w:rsidR="00CF6BF7" w:rsidRDefault="00CF6BF7">
      <w:pPr>
        <w:spacing w:before="5"/>
        <w:rPr>
          <w:rFonts w:ascii="Calibri" w:eastAsia="Calibri" w:hAnsi="Calibri" w:cs="Calibri"/>
          <w:b/>
          <w:bCs/>
          <w:sz w:val="25"/>
          <w:szCs w:val="25"/>
        </w:rPr>
      </w:pPr>
    </w:p>
    <w:p w14:paraId="2E967663" w14:textId="77777777" w:rsidR="00CF6BF7" w:rsidRDefault="00CA772C">
      <w:pPr>
        <w:spacing w:before="56"/>
        <w:ind w:left="147"/>
        <w:rPr>
          <w:rFonts w:ascii="Calibri" w:eastAsia="Calibri" w:hAnsi="Calibri" w:cs="Calibri"/>
        </w:rPr>
      </w:pPr>
      <w:r>
        <w:rPr>
          <w:rFonts w:ascii="Calibri"/>
          <w:spacing w:val="-1"/>
        </w:rPr>
        <w:t>Revisions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to this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IALA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>document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are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be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noted in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the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table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prior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the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issue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 xml:space="preserve">a </w:t>
      </w:r>
      <w:r>
        <w:rPr>
          <w:rFonts w:ascii="Calibri"/>
          <w:spacing w:val="-1"/>
        </w:rPr>
        <w:t>revised document.</w:t>
      </w:r>
    </w:p>
    <w:p w14:paraId="5D487587" w14:textId="77777777" w:rsidR="00CF6BF7" w:rsidRDefault="00CF6BF7">
      <w:pPr>
        <w:spacing w:before="6"/>
        <w:rPr>
          <w:rFonts w:ascii="Calibri" w:eastAsia="Calibri" w:hAnsi="Calibri" w:cs="Calibri"/>
          <w:sz w:val="10"/>
          <w:szCs w:val="10"/>
        </w:rPr>
      </w:pPr>
    </w:p>
    <w:tbl>
      <w:tblPr>
        <w:tblW w:w="4197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3"/>
        <w:gridCol w:w="5275"/>
        <w:gridCol w:w="2691"/>
      </w:tblGrid>
      <w:tr w:rsidR="00CF6BF7" w14:paraId="06CD6254" w14:textId="77777777" w:rsidTr="00154CC5">
        <w:trPr>
          <w:trHeight w:hRule="exact" w:val="374"/>
        </w:trPr>
        <w:tc>
          <w:tcPr>
            <w:tcW w:w="7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19369" w14:textId="77777777" w:rsidR="00CF6BF7" w:rsidRDefault="00CA772C">
            <w:pPr>
              <w:pStyle w:val="TableParagraph"/>
              <w:spacing w:before="58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color w:val="009FDF"/>
                <w:spacing w:val="-1"/>
                <w:sz w:val="20"/>
              </w:rPr>
              <w:t>Date</w:t>
            </w:r>
          </w:p>
        </w:tc>
        <w:tc>
          <w:tcPr>
            <w:tcW w:w="28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0F50A" w14:textId="77777777" w:rsidR="00CF6BF7" w:rsidRDefault="00CA772C">
            <w:pPr>
              <w:pStyle w:val="TableParagraph"/>
              <w:spacing w:before="58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color w:val="009FDF"/>
                <w:spacing w:val="-1"/>
                <w:sz w:val="20"/>
              </w:rPr>
              <w:t>Details</w:t>
            </w:r>
          </w:p>
        </w:tc>
        <w:tc>
          <w:tcPr>
            <w:tcW w:w="14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56EEE" w14:textId="77777777" w:rsidR="00CF6BF7" w:rsidRDefault="00CA772C">
            <w:pPr>
              <w:pStyle w:val="TableParagraph"/>
              <w:spacing w:before="58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color w:val="009FDF"/>
                <w:sz w:val="20"/>
              </w:rPr>
              <w:t>Approval</w:t>
            </w:r>
          </w:p>
        </w:tc>
      </w:tr>
      <w:tr w:rsidR="009A2884" w14:paraId="3CE9183B" w14:textId="77777777" w:rsidTr="00154CC5">
        <w:trPr>
          <w:trHeight w:hRule="exact" w:val="859"/>
        </w:trPr>
        <w:tc>
          <w:tcPr>
            <w:tcW w:w="7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1D708" w14:textId="77777777" w:rsidR="009A2884" w:rsidRPr="009A2884" w:rsidRDefault="009A2884" w:rsidP="009A2884">
            <w:pPr>
              <w:pStyle w:val="TableParagraph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 w:rsidRPr="009A2884">
              <w:rPr>
                <w:rFonts w:ascii="Calibri"/>
                <w:spacing w:val="-1"/>
                <w:sz w:val="20"/>
                <w:szCs w:val="20"/>
              </w:rPr>
              <w:t>September</w:t>
            </w:r>
            <w:r w:rsidRPr="009A2884">
              <w:rPr>
                <w:rFonts w:ascii="Calibri" w:eastAsia="Calibri" w:hAnsi="Calibri" w:cs="Calibri"/>
                <w:sz w:val="20"/>
                <w:szCs w:val="20"/>
              </w:rPr>
              <w:t xml:space="preserve"> 2000</w:t>
            </w:r>
          </w:p>
        </w:tc>
        <w:tc>
          <w:tcPr>
            <w:tcW w:w="28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30F52" w14:textId="77777777" w:rsidR="009A2884" w:rsidRDefault="009A2884" w:rsidP="009A2884">
            <w:pPr>
              <w:pStyle w:val="TableParagraph"/>
              <w:ind w:left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Edition 1.0</w:t>
            </w:r>
          </w:p>
          <w:p w14:paraId="49CF8638" w14:textId="77777777" w:rsidR="009A2884" w:rsidRPr="009A2884" w:rsidRDefault="009A2884" w:rsidP="009A2884">
            <w:pPr>
              <w:pStyle w:val="TableParagraph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 w:rsidRPr="009A2884">
              <w:rPr>
                <w:sz w:val="20"/>
                <w:szCs w:val="20"/>
              </w:rPr>
              <w:t>1st</w:t>
            </w:r>
            <w:r w:rsidRPr="009A2884">
              <w:rPr>
                <w:rFonts w:ascii="Calibri" w:eastAsia="Calibri" w:hAnsi="Calibri" w:cs="Calibri"/>
                <w:sz w:val="20"/>
                <w:szCs w:val="20"/>
              </w:rPr>
              <w:t xml:space="preserve"> issue</w:t>
            </w:r>
          </w:p>
        </w:tc>
        <w:tc>
          <w:tcPr>
            <w:tcW w:w="14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CEC7C" w14:textId="77777777" w:rsidR="009A2884" w:rsidRPr="009A2884" w:rsidRDefault="009A2884">
            <w:pPr>
              <w:pStyle w:val="TableParagraph"/>
              <w:spacing w:before="8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A2884" w14:paraId="5A8D2966" w14:textId="77777777" w:rsidTr="00154CC5">
        <w:trPr>
          <w:trHeight w:hRule="exact" w:val="859"/>
        </w:trPr>
        <w:tc>
          <w:tcPr>
            <w:tcW w:w="7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535856" w14:textId="77777777" w:rsidR="009A2884" w:rsidRPr="009A2884" w:rsidRDefault="009A2884" w:rsidP="009A2884">
            <w:pPr>
              <w:pStyle w:val="TableParagraph"/>
              <w:ind w:left="215"/>
              <w:rPr>
                <w:sz w:val="20"/>
                <w:szCs w:val="20"/>
              </w:rPr>
            </w:pPr>
            <w:r w:rsidRPr="009A2884">
              <w:rPr>
                <w:sz w:val="20"/>
                <w:szCs w:val="20"/>
              </w:rPr>
              <w:t>July 2005</w:t>
            </w:r>
          </w:p>
        </w:tc>
        <w:tc>
          <w:tcPr>
            <w:tcW w:w="28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0D153" w14:textId="77777777" w:rsidR="009A2884" w:rsidRPr="009A2884" w:rsidRDefault="009A2884" w:rsidP="009A2884">
            <w:pPr>
              <w:pStyle w:val="TableParagraph"/>
              <w:ind w:left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Edition</w:t>
            </w:r>
            <w:r w:rsidRPr="009A2884">
              <w:rPr>
                <w:sz w:val="20"/>
                <w:szCs w:val="20"/>
              </w:rPr>
              <w:t xml:space="preserve"> 1.1</w:t>
            </w:r>
          </w:p>
          <w:p w14:paraId="781B678B" w14:textId="77777777" w:rsidR="009A2884" w:rsidRPr="009A2884" w:rsidRDefault="009A2884" w:rsidP="009A2884">
            <w:pPr>
              <w:pStyle w:val="TableParagraph"/>
              <w:ind w:left="215"/>
              <w:rPr>
                <w:sz w:val="20"/>
                <w:szCs w:val="20"/>
              </w:rPr>
            </w:pPr>
            <w:r w:rsidRPr="009A2884">
              <w:rPr>
                <w:sz w:val="20"/>
                <w:szCs w:val="20"/>
              </w:rPr>
              <w:t>Entire document reformatted</w:t>
            </w:r>
          </w:p>
        </w:tc>
        <w:tc>
          <w:tcPr>
            <w:tcW w:w="14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02C37" w14:textId="77777777" w:rsidR="009A2884" w:rsidRPr="009A2884" w:rsidRDefault="009A2884" w:rsidP="009A2884">
            <w:pPr>
              <w:pStyle w:val="TableParagraph"/>
              <w:ind w:left="215"/>
              <w:rPr>
                <w:sz w:val="20"/>
                <w:szCs w:val="20"/>
              </w:rPr>
            </w:pPr>
            <w:r w:rsidRPr="009A2884">
              <w:rPr>
                <w:sz w:val="20"/>
                <w:szCs w:val="20"/>
              </w:rPr>
              <w:t>Reformatting to meet IALA documentation standards</w:t>
            </w:r>
          </w:p>
        </w:tc>
      </w:tr>
      <w:tr w:rsidR="009A2884" w14:paraId="7893355C" w14:textId="77777777" w:rsidTr="00154CC5">
        <w:trPr>
          <w:trHeight w:hRule="exact" w:val="859"/>
        </w:trPr>
        <w:tc>
          <w:tcPr>
            <w:tcW w:w="7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7A0BB6" w14:textId="77777777" w:rsidR="009A2884" w:rsidRPr="009A2884" w:rsidRDefault="009A2884" w:rsidP="009A2884">
            <w:pPr>
              <w:pStyle w:val="TableParagraph"/>
              <w:ind w:left="215"/>
              <w:rPr>
                <w:sz w:val="20"/>
                <w:szCs w:val="20"/>
              </w:rPr>
            </w:pPr>
            <w:r w:rsidRPr="009A2884">
              <w:rPr>
                <w:sz w:val="20"/>
                <w:szCs w:val="20"/>
              </w:rPr>
              <w:t>December 2009</w:t>
            </w:r>
          </w:p>
        </w:tc>
        <w:tc>
          <w:tcPr>
            <w:tcW w:w="28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204745" w14:textId="77777777" w:rsidR="009A2884" w:rsidRDefault="009A2884" w:rsidP="009A2884">
            <w:pPr>
              <w:pStyle w:val="TableParagraph"/>
              <w:ind w:left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Edition 2.0</w:t>
            </w:r>
          </w:p>
          <w:p w14:paraId="365AE92D" w14:textId="77777777" w:rsidR="009A2884" w:rsidRPr="009A2884" w:rsidRDefault="009A2884" w:rsidP="009A2884">
            <w:pPr>
              <w:pStyle w:val="TableParagraph"/>
              <w:ind w:left="215"/>
              <w:rPr>
                <w:sz w:val="20"/>
                <w:szCs w:val="20"/>
              </w:rPr>
            </w:pPr>
            <w:r w:rsidRPr="009A2884">
              <w:rPr>
                <w:sz w:val="20"/>
                <w:szCs w:val="20"/>
              </w:rPr>
              <w:t>Revised</w:t>
            </w:r>
          </w:p>
        </w:tc>
        <w:tc>
          <w:tcPr>
            <w:tcW w:w="14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02549" w14:textId="77777777" w:rsidR="009A2884" w:rsidRPr="009A2884" w:rsidRDefault="009A2884" w:rsidP="009A2884">
            <w:pPr>
              <w:pStyle w:val="TableParagraph"/>
              <w:ind w:left="215"/>
              <w:rPr>
                <w:sz w:val="20"/>
                <w:szCs w:val="20"/>
              </w:rPr>
            </w:pPr>
            <w:r w:rsidRPr="009A2884">
              <w:rPr>
                <w:sz w:val="20"/>
                <w:szCs w:val="20"/>
              </w:rPr>
              <w:t>Update document to reflect changes in VTS</w:t>
            </w:r>
          </w:p>
        </w:tc>
      </w:tr>
      <w:tr w:rsidR="00CF6BF7" w14:paraId="386D3124" w14:textId="77777777" w:rsidTr="00154CC5">
        <w:trPr>
          <w:trHeight w:hRule="exact" w:val="1106"/>
        </w:trPr>
        <w:tc>
          <w:tcPr>
            <w:tcW w:w="7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731471" w14:textId="77777777" w:rsidR="00CF6BF7" w:rsidRPr="009A2884" w:rsidRDefault="00CA772C" w:rsidP="009A2884">
            <w:pPr>
              <w:pStyle w:val="TableParagraph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 w:rsidRPr="009A2884">
              <w:rPr>
                <w:rFonts w:ascii="Calibri"/>
                <w:sz w:val="20"/>
                <w:szCs w:val="20"/>
              </w:rPr>
              <w:t>December</w:t>
            </w:r>
            <w:r w:rsidRPr="009A2884">
              <w:rPr>
                <w:rFonts w:ascii="Calibri"/>
                <w:spacing w:val="-7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201</w:t>
            </w:r>
            <w:r w:rsidR="009A2884" w:rsidRPr="009A2884">
              <w:rPr>
                <w:rFonts w:ascii="Calibri"/>
                <w:spacing w:val="-1"/>
                <w:sz w:val="20"/>
                <w:szCs w:val="20"/>
              </w:rPr>
              <w:t>9</w:t>
            </w:r>
          </w:p>
        </w:tc>
        <w:tc>
          <w:tcPr>
            <w:tcW w:w="28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E3FD01" w14:textId="77777777" w:rsidR="009A2884" w:rsidRDefault="009A2884" w:rsidP="009A2884">
            <w:pPr>
              <w:pStyle w:val="TableParagraph"/>
              <w:ind w:left="215" w:right="360"/>
              <w:jc w:val="both"/>
              <w:rPr>
                <w:rFonts w:ascii="Calibri"/>
                <w:spacing w:val="-1"/>
                <w:sz w:val="20"/>
                <w:szCs w:val="20"/>
              </w:rPr>
            </w:pPr>
            <w:r>
              <w:rPr>
                <w:rFonts w:ascii="Calibri"/>
                <w:spacing w:val="-1"/>
                <w:sz w:val="20"/>
                <w:szCs w:val="20"/>
              </w:rPr>
              <w:t>Edition 3.0</w:t>
            </w:r>
          </w:p>
          <w:p w14:paraId="6C6DF3EA" w14:textId="77777777" w:rsidR="00CF6BF7" w:rsidRPr="009A2884" w:rsidRDefault="00CA772C" w:rsidP="009A2884">
            <w:pPr>
              <w:pStyle w:val="TableParagraph"/>
              <w:ind w:left="215" w:right="360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9A2884">
              <w:rPr>
                <w:rFonts w:ascii="Calibri"/>
                <w:spacing w:val="-1"/>
                <w:sz w:val="20"/>
                <w:szCs w:val="20"/>
              </w:rPr>
              <w:t>Whole</w:t>
            </w:r>
            <w:r w:rsidRPr="009A2884">
              <w:rPr>
                <w:rFonts w:ascii="Calibri"/>
                <w:spacing w:val="-5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document,</w:t>
            </w:r>
            <w:r w:rsidRPr="009A2884">
              <w:rPr>
                <w:rFonts w:ascii="Calibri"/>
                <w:spacing w:val="-3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z w:val="20"/>
                <w:szCs w:val="20"/>
              </w:rPr>
              <w:t>to</w:t>
            </w:r>
            <w:r w:rsidRPr="009A2884">
              <w:rPr>
                <w:rFonts w:ascii="Calibri"/>
                <w:spacing w:val="-4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conform</w:t>
            </w:r>
            <w:r w:rsidRPr="009A2884">
              <w:rPr>
                <w:rFonts w:ascii="Calibri"/>
                <w:spacing w:val="-2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z w:val="20"/>
                <w:szCs w:val="20"/>
              </w:rPr>
              <w:t>to</w:t>
            </w:r>
            <w:r w:rsidRPr="009A2884">
              <w:rPr>
                <w:rFonts w:ascii="Calibri"/>
                <w:spacing w:val="-4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z w:val="20"/>
                <w:szCs w:val="20"/>
              </w:rPr>
              <w:t>the</w:t>
            </w:r>
            <w:r w:rsidRPr="009A2884">
              <w:rPr>
                <w:rFonts w:ascii="Calibri"/>
                <w:spacing w:val="31"/>
                <w:w w:val="99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new</w:t>
            </w:r>
            <w:r w:rsidRPr="009A2884">
              <w:rPr>
                <w:rFonts w:ascii="Calibri"/>
                <w:spacing w:val="-6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IALA</w:t>
            </w:r>
            <w:r w:rsidRPr="009A2884">
              <w:rPr>
                <w:rFonts w:ascii="Calibri"/>
                <w:spacing w:val="-4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documentation</w:t>
            </w:r>
            <w:r w:rsidRPr="009A2884">
              <w:rPr>
                <w:rFonts w:ascii="Calibri"/>
                <w:spacing w:val="-4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structure.</w:t>
            </w:r>
            <w:r w:rsidRPr="009A2884">
              <w:rPr>
                <w:rFonts w:ascii="Calibri"/>
                <w:spacing w:val="45"/>
                <w:w w:val="99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Details</w:t>
            </w:r>
            <w:r w:rsidRPr="009A2884">
              <w:rPr>
                <w:rFonts w:ascii="Calibri"/>
                <w:spacing w:val="-5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z w:val="20"/>
                <w:szCs w:val="20"/>
              </w:rPr>
              <w:t>were</w:t>
            </w:r>
            <w:r w:rsidRPr="009A2884">
              <w:rPr>
                <w:rFonts w:ascii="Calibri"/>
                <w:spacing w:val="-6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transferred</w:t>
            </w:r>
            <w:r w:rsidRPr="009A2884">
              <w:rPr>
                <w:rFonts w:ascii="Calibri"/>
                <w:spacing w:val="-5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z w:val="20"/>
                <w:szCs w:val="20"/>
              </w:rPr>
              <w:t>to</w:t>
            </w:r>
            <w:r w:rsidRPr="009A2884">
              <w:rPr>
                <w:rFonts w:ascii="Calibri"/>
                <w:spacing w:val="-5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guideline</w:t>
            </w:r>
            <w:r w:rsidRPr="009A2884">
              <w:rPr>
                <w:rFonts w:ascii="Calibri"/>
                <w:spacing w:val="37"/>
                <w:w w:val="99"/>
                <w:sz w:val="20"/>
                <w:szCs w:val="20"/>
              </w:rPr>
              <w:t xml:space="preserve"> 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G</w:t>
            </w:r>
            <w:r w:rsidR="009A2884" w:rsidRPr="009A2884">
              <w:rPr>
                <w:rFonts w:ascii="Calibri"/>
                <w:spacing w:val="-1"/>
                <w:sz w:val="20"/>
                <w:szCs w:val="20"/>
                <w:highlight w:val="yellow"/>
              </w:rPr>
              <w:t>XXXX</w:t>
            </w:r>
            <w:r w:rsidRPr="009A2884">
              <w:rPr>
                <w:rFonts w:ascii="Calibri"/>
                <w:spacing w:val="-1"/>
                <w:sz w:val="20"/>
                <w:szCs w:val="20"/>
              </w:rPr>
              <w:t>.</w:t>
            </w:r>
          </w:p>
        </w:tc>
        <w:tc>
          <w:tcPr>
            <w:tcW w:w="14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34F11" w14:textId="77777777" w:rsidR="00CF6BF7" w:rsidRPr="009A2884" w:rsidRDefault="00CA772C" w:rsidP="009A2884">
            <w:pPr>
              <w:pStyle w:val="TableParagraph"/>
              <w:ind w:left="215"/>
              <w:rPr>
                <w:rFonts w:ascii="Calibri" w:eastAsia="Calibri" w:hAnsi="Calibri" w:cs="Calibri"/>
                <w:sz w:val="20"/>
                <w:szCs w:val="20"/>
              </w:rPr>
            </w:pPr>
            <w:r w:rsidRPr="009A2884">
              <w:rPr>
                <w:rFonts w:ascii="Calibri"/>
                <w:spacing w:val="-1"/>
                <w:sz w:val="20"/>
                <w:szCs w:val="20"/>
              </w:rPr>
              <w:t>Council</w:t>
            </w:r>
            <w:r w:rsidRPr="009A2884">
              <w:rPr>
                <w:rFonts w:ascii="Calibri"/>
                <w:spacing w:val="-8"/>
                <w:sz w:val="20"/>
                <w:szCs w:val="20"/>
              </w:rPr>
              <w:t xml:space="preserve"> </w:t>
            </w:r>
            <w:r w:rsidR="009A2884" w:rsidRPr="009A2884">
              <w:rPr>
                <w:rFonts w:ascii="Calibri"/>
                <w:spacing w:val="-1"/>
                <w:sz w:val="20"/>
                <w:szCs w:val="20"/>
                <w:highlight w:val="yellow"/>
              </w:rPr>
              <w:t>XX</w:t>
            </w:r>
          </w:p>
        </w:tc>
      </w:tr>
      <w:tr w:rsidR="00CF6BF7" w14:paraId="6F453BC7" w14:textId="77777777" w:rsidTr="00154CC5">
        <w:trPr>
          <w:trHeight w:hRule="exact" w:val="853"/>
        </w:trPr>
        <w:tc>
          <w:tcPr>
            <w:tcW w:w="7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3167B" w14:textId="77777777" w:rsidR="00CF6BF7" w:rsidRDefault="00CF6BF7"/>
        </w:tc>
        <w:tc>
          <w:tcPr>
            <w:tcW w:w="28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255CF" w14:textId="77777777" w:rsidR="00CF6BF7" w:rsidRDefault="00CF6BF7"/>
        </w:tc>
        <w:tc>
          <w:tcPr>
            <w:tcW w:w="14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2B9F9" w14:textId="77777777" w:rsidR="00CF6BF7" w:rsidRDefault="00CF6BF7"/>
        </w:tc>
      </w:tr>
      <w:tr w:rsidR="00CF6BF7" w14:paraId="4AFFEAD7" w14:textId="77777777" w:rsidTr="00154CC5">
        <w:trPr>
          <w:trHeight w:hRule="exact" w:val="862"/>
        </w:trPr>
        <w:tc>
          <w:tcPr>
            <w:tcW w:w="7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33595" w14:textId="77777777" w:rsidR="00CF6BF7" w:rsidRDefault="00CF6BF7"/>
        </w:tc>
        <w:tc>
          <w:tcPr>
            <w:tcW w:w="28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B6B5F" w14:textId="77777777" w:rsidR="00CF6BF7" w:rsidRDefault="00CF6BF7"/>
        </w:tc>
        <w:tc>
          <w:tcPr>
            <w:tcW w:w="14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2F7F9" w14:textId="77777777" w:rsidR="00CF6BF7" w:rsidRDefault="00CF6BF7"/>
        </w:tc>
      </w:tr>
      <w:tr w:rsidR="00CF6BF7" w14:paraId="2A7E570D" w14:textId="77777777" w:rsidTr="00154CC5">
        <w:trPr>
          <w:trHeight w:hRule="exact" w:val="862"/>
        </w:trPr>
        <w:tc>
          <w:tcPr>
            <w:tcW w:w="7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E11CB6" w14:textId="77777777" w:rsidR="00CF6BF7" w:rsidRDefault="00CF6BF7"/>
        </w:tc>
        <w:tc>
          <w:tcPr>
            <w:tcW w:w="28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174D75" w14:textId="77777777" w:rsidR="00CF6BF7" w:rsidRDefault="00CF6BF7"/>
        </w:tc>
        <w:tc>
          <w:tcPr>
            <w:tcW w:w="14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34517" w14:textId="77777777" w:rsidR="00CF6BF7" w:rsidRDefault="00CF6BF7"/>
        </w:tc>
      </w:tr>
      <w:tr w:rsidR="00CF6BF7" w14:paraId="3A3E864F" w14:textId="77777777" w:rsidTr="00154CC5">
        <w:trPr>
          <w:trHeight w:hRule="exact" w:val="862"/>
        </w:trPr>
        <w:tc>
          <w:tcPr>
            <w:tcW w:w="7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E6371" w14:textId="77777777" w:rsidR="009E5613" w:rsidRDefault="009E5613"/>
          <w:p w14:paraId="2D99B819" w14:textId="77777777" w:rsidR="009E5613" w:rsidRPr="009E5613" w:rsidRDefault="009E5613" w:rsidP="009E5613"/>
          <w:p w14:paraId="7D386CF2" w14:textId="77777777" w:rsidR="009E5613" w:rsidRPr="009E5613" w:rsidRDefault="009E5613" w:rsidP="009E5613"/>
          <w:p w14:paraId="78B88642" w14:textId="77777777" w:rsidR="009E5613" w:rsidRPr="009E5613" w:rsidRDefault="009E5613" w:rsidP="009E5613"/>
          <w:p w14:paraId="5A03860A" w14:textId="77777777" w:rsidR="009E5613" w:rsidRPr="009E5613" w:rsidRDefault="009E5613" w:rsidP="009E5613"/>
          <w:p w14:paraId="543A1568" w14:textId="77777777" w:rsidR="009E5613" w:rsidRPr="009E5613" w:rsidRDefault="009E5613" w:rsidP="009E5613"/>
          <w:p w14:paraId="53542693" w14:textId="77777777" w:rsidR="009E5613" w:rsidRPr="009E5613" w:rsidRDefault="009E5613" w:rsidP="009E5613"/>
          <w:p w14:paraId="5E58AF8A" w14:textId="77777777" w:rsidR="009E5613" w:rsidRPr="009E5613" w:rsidRDefault="009E5613" w:rsidP="009E5613"/>
          <w:p w14:paraId="0B532EAE" w14:textId="77777777" w:rsidR="009E5613" w:rsidRPr="009E5613" w:rsidRDefault="009E5613" w:rsidP="009E5613"/>
          <w:p w14:paraId="1132921F" w14:textId="77777777" w:rsidR="009E5613" w:rsidRPr="009E5613" w:rsidRDefault="009E5613" w:rsidP="009E5613"/>
          <w:p w14:paraId="5C1C589F" w14:textId="77777777" w:rsidR="009E5613" w:rsidRPr="009E5613" w:rsidRDefault="009E5613" w:rsidP="009E5613"/>
          <w:p w14:paraId="4680AFCA" w14:textId="77777777" w:rsidR="009E5613" w:rsidRPr="009E5613" w:rsidRDefault="009E5613" w:rsidP="009E5613"/>
          <w:p w14:paraId="51E4C507" w14:textId="77777777" w:rsidR="009E5613" w:rsidRPr="009E5613" w:rsidRDefault="009E5613" w:rsidP="009E5613"/>
          <w:p w14:paraId="506785EB" w14:textId="77777777" w:rsidR="009E5613" w:rsidRPr="009E5613" w:rsidRDefault="009E5613" w:rsidP="009E5613"/>
          <w:p w14:paraId="2E896330" w14:textId="77777777" w:rsidR="009E5613" w:rsidRPr="009E5613" w:rsidRDefault="009E5613" w:rsidP="009E5613"/>
          <w:p w14:paraId="67AEE19B" w14:textId="77777777" w:rsidR="009E5613" w:rsidRPr="009E5613" w:rsidRDefault="009E5613" w:rsidP="009E5613"/>
          <w:p w14:paraId="3B11E7DA" w14:textId="77777777" w:rsidR="009E5613" w:rsidRPr="009E5613" w:rsidRDefault="009E5613" w:rsidP="009E5613"/>
          <w:p w14:paraId="38F8694B" w14:textId="77777777" w:rsidR="009E5613" w:rsidRPr="009E5613" w:rsidRDefault="009E5613" w:rsidP="009E5613"/>
          <w:p w14:paraId="2CEC2695" w14:textId="77777777" w:rsidR="009E5613" w:rsidRPr="009E5613" w:rsidRDefault="009E5613" w:rsidP="009E5613"/>
          <w:p w14:paraId="7A90EEC7" w14:textId="77777777" w:rsidR="009E5613" w:rsidRPr="009E5613" w:rsidRDefault="009E5613" w:rsidP="009E5613"/>
          <w:p w14:paraId="25254187" w14:textId="77777777" w:rsidR="009E5613" w:rsidRPr="009E5613" w:rsidRDefault="009E5613" w:rsidP="009E5613"/>
          <w:p w14:paraId="214FADFD" w14:textId="77777777" w:rsidR="009E5613" w:rsidRDefault="009E5613" w:rsidP="009E5613"/>
          <w:p w14:paraId="08D28381" w14:textId="77777777" w:rsidR="00CF6BF7" w:rsidRPr="009E5613" w:rsidRDefault="00CF6BF7" w:rsidP="009E5613">
            <w:pPr>
              <w:jc w:val="right"/>
            </w:pPr>
          </w:p>
        </w:tc>
        <w:tc>
          <w:tcPr>
            <w:tcW w:w="282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B8F02" w14:textId="77777777" w:rsidR="00445BC8" w:rsidRDefault="00445BC8"/>
          <w:p w14:paraId="4979FA78" w14:textId="77777777" w:rsidR="00445BC8" w:rsidRPr="00445BC8" w:rsidRDefault="00445BC8" w:rsidP="00445BC8"/>
          <w:p w14:paraId="678AB704" w14:textId="77777777" w:rsidR="00445BC8" w:rsidRPr="00445BC8" w:rsidRDefault="00445BC8" w:rsidP="00445BC8"/>
          <w:p w14:paraId="4F9C0418" w14:textId="77777777" w:rsidR="00445BC8" w:rsidRPr="00445BC8" w:rsidRDefault="00445BC8" w:rsidP="00445BC8"/>
          <w:p w14:paraId="2F55FF49" w14:textId="77777777" w:rsidR="00445BC8" w:rsidRPr="00445BC8" w:rsidRDefault="00445BC8" w:rsidP="00445BC8"/>
          <w:p w14:paraId="112F62F2" w14:textId="77777777" w:rsidR="00445BC8" w:rsidRPr="00445BC8" w:rsidRDefault="00445BC8" w:rsidP="00445BC8"/>
          <w:p w14:paraId="61F3A611" w14:textId="77777777" w:rsidR="00445BC8" w:rsidRPr="00445BC8" w:rsidRDefault="00445BC8" w:rsidP="00445BC8"/>
          <w:p w14:paraId="5B36D74E" w14:textId="77777777" w:rsidR="00445BC8" w:rsidRPr="00445BC8" w:rsidRDefault="00445BC8" w:rsidP="00445BC8"/>
          <w:p w14:paraId="61EEB236" w14:textId="77777777" w:rsidR="00445BC8" w:rsidRPr="00445BC8" w:rsidRDefault="00445BC8" w:rsidP="00445BC8"/>
          <w:p w14:paraId="1D37AA85" w14:textId="77777777" w:rsidR="00445BC8" w:rsidRPr="00445BC8" w:rsidRDefault="00445BC8" w:rsidP="00445BC8"/>
          <w:p w14:paraId="7B956F2E" w14:textId="77777777" w:rsidR="00445BC8" w:rsidRPr="00445BC8" w:rsidRDefault="00445BC8" w:rsidP="00445BC8"/>
          <w:p w14:paraId="2ED720C3" w14:textId="77777777" w:rsidR="00445BC8" w:rsidRPr="00445BC8" w:rsidRDefault="00445BC8" w:rsidP="00445BC8"/>
          <w:p w14:paraId="0E10A5CB" w14:textId="77777777" w:rsidR="00445BC8" w:rsidRPr="00445BC8" w:rsidRDefault="00445BC8" w:rsidP="00445BC8"/>
          <w:p w14:paraId="2FB52521" w14:textId="77777777" w:rsidR="00445BC8" w:rsidRPr="00445BC8" w:rsidRDefault="00445BC8" w:rsidP="00445BC8"/>
          <w:p w14:paraId="535E284C" w14:textId="77777777" w:rsidR="00445BC8" w:rsidRPr="00445BC8" w:rsidRDefault="00445BC8" w:rsidP="00445BC8"/>
          <w:p w14:paraId="5E3CC61F" w14:textId="77777777" w:rsidR="00445BC8" w:rsidRPr="00445BC8" w:rsidRDefault="00445BC8" w:rsidP="00445BC8"/>
          <w:p w14:paraId="5C897D49" w14:textId="77777777" w:rsidR="00445BC8" w:rsidRPr="00445BC8" w:rsidRDefault="00445BC8" w:rsidP="00445BC8"/>
          <w:p w14:paraId="2198342F" w14:textId="77777777" w:rsidR="00445BC8" w:rsidRPr="00445BC8" w:rsidRDefault="00445BC8" w:rsidP="00445BC8"/>
          <w:p w14:paraId="6716C0AB" w14:textId="77777777" w:rsidR="00445BC8" w:rsidRPr="00445BC8" w:rsidRDefault="00445BC8" w:rsidP="00445BC8"/>
          <w:p w14:paraId="6EEA58E7" w14:textId="77777777" w:rsidR="00445BC8" w:rsidRPr="00445BC8" w:rsidRDefault="00445BC8" w:rsidP="00445BC8"/>
          <w:p w14:paraId="2F618EA1" w14:textId="77777777" w:rsidR="00445BC8" w:rsidRPr="00445BC8" w:rsidRDefault="00445BC8" w:rsidP="00445BC8"/>
          <w:p w14:paraId="4CA981F1" w14:textId="77777777" w:rsidR="00445BC8" w:rsidRDefault="00445BC8" w:rsidP="00445BC8"/>
          <w:p w14:paraId="1DEAD105" w14:textId="77777777" w:rsidR="00CF6BF7" w:rsidRPr="00445BC8" w:rsidRDefault="00CF6BF7" w:rsidP="00445BC8">
            <w:pPr>
              <w:ind w:firstLine="720"/>
            </w:pPr>
          </w:p>
        </w:tc>
        <w:tc>
          <w:tcPr>
            <w:tcW w:w="144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6177D2" w14:textId="77777777" w:rsidR="00CF6BF7" w:rsidRDefault="00CF6BF7"/>
        </w:tc>
      </w:tr>
    </w:tbl>
    <w:p w14:paraId="0BB3686F" w14:textId="77777777" w:rsidR="00CF6BF7" w:rsidRDefault="00CF6BF7">
      <w:pPr>
        <w:sectPr w:rsidR="00CF6BF7">
          <w:headerReference w:type="default" r:id="rId12"/>
          <w:footerReference w:type="default" r:id="rId13"/>
          <w:pgSz w:w="11910" w:h="16840"/>
          <w:pgMar w:top="1120" w:right="0" w:bottom="1500" w:left="760" w:header="0" w:footer="1310" w:gutter="0"/>
          <w:pgNumType w:start="2"/>
          <w:cols w:space="720"/>
        </w:sectPr>
      </w:pPr>
    </w:p>
    <w:p w14:paraId="7CBA14BB" w14:textId="77777777" w:rsidR="00CF6BF7" w:rsidRDefault="00CA772C">
      <w:pPr>
        <w:spacing w:line="580" w:lineRule="exact"/>
        <w:ind w:left="147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color w:val="009FDF"/>
          <w:spacing w:val="-1"/>
          <w:sz w:val="48"/>
        </w:rPr>
        <w:lastRenderedPageBreak/>
        <w:t>THE</w:t>
      </w:r>
      <w:r>
        <w:rPr>
          <w:rFonts w:ascii="Calibri"/>
          <w:b/>
          <w:color w:val="009FDF"/>
          <w:spacing w:val="-12"/>
          <w:sz w:val="48"/>
        </w:rPr>
        <w:t xml:space="preserve"> </w:t>
      </w:r>
      <w:r>
        <w:rPr>
          <w:rFonts w:ascii="Calibri"/>
          <w:b/>
          <w:color w:val="009FDF"/>
          <w:spacing w:val="-1"/>
          <w:sz w:val="48"/>
        </w:rPr>
        <w:t>COUNCIL</w:t>
      </w:r>
    </w:p>
    <w:p w14:paraId="09BA42CC" w14:textId="77777777" w:rsidR="00CF6BF7" w:rsidRDefault="00CA772C">
      <w:pPr>
        <w:pStyle w:val="Heading1"/>
        <w:spacing w:before="362"/>
        <w:jc w:val="both"/>
        <w:rPr>
          <w:b w:val="0"/>
          <w:bCs w:val="0"/>
        </w:rPr>
      </w:pPr>
      <w:r>
        <w:rPr>
          <w:spacing w:val="-1"/>
        </w:rPr>
        <w:t>RECALLING</w:t>
      </w:r>
    </w:p>
    <w:p w14:paraId="49A13F23" w14:textId="77777777" w:rsidR="00CF6BF7" w:rsidRDefault="00CF6BF7">
      <w:pPr>
        <w:spacing w:before="7"/>
        <w:rPr>
          <w:rFonts w:ascii="Calibri" w:eastAsia="Calibri" w:hAnsi="Calibri" w:cs="Calibri"/>
          <w:b/>
          <w:bCs/>
          <w:sz w:val="20"/>
          <w:szCs w:val="20"/>
        </w:rPr>
      </w:pPr>
    </w:p>
    <w:p w14:paraId="49FFEFF1" w14:textId="081809E4" w:rsidR="00CF6BF7" w:rsidRDefault="00CA772C">
      <w:pPr>
        <w:numPr>
          <w:ilvl w:val="0"/>
          <w:numId w:val="3"/>
        </w:numPr>
        <w:tabs>
          <w:tab w:val="left" w:pos="1218"/>
        </w:tabs>
        <w:spacing w:line="268" w:lineRule="exact"/>
        <w:ind w:right="2528" w:hanging="357"/>
        <w:rPr>
          <w:rFonts w:ascii="Calibri" w:eastAsia="Calibri" w:hAnsi="Calibri" w:cs="Calibri"/>
        </w:rPr>
      </w:pPr>
      <w:r>
        <w:rPr>
          <w:rFonts w:ascii="Calibri"/>
          <w:spacing w:val="-2"/>
        </w:rPr>
        <w:t>The function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  <w:spacing w:val="-1"/>
        </w:rPr>
        <w:t>IALA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with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 xml:space="preserve">respect </w:t>
      </w:r>
      <w:r>
        <w:rPr>
          <w:rFonts w:ascii="Calibri"/>
          <w:spacing w:val="-1"/>
        </w:rPr>
        <w:t xml:space="preserve">to </w:t>
      </w:r>
      <w:r>
        <w:rPr>
          <w:rFonts w:ascii="Calibri"/>
          <w:spacing w:val="-2"/>
        </w:rPr>
        <w:t>Safety</w:t>
      </w:r>
      <w:r>
        <w:rPr>
          <w:rFonts w:ascii="Calibri"/>
          <w:spacing w:val="-1"/>
        </w:rPr>
        <w:t xml:space="preserve"> 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 xml:space="preserve">Navigation, </w:t>
      </w:r>
      <w:r>
        <w:rPr>
          <w:rFonts w:ascii="Calibri"/>
          <w:spacing w:val="-1"/>
        </w:rPr>
        <w:t xml:space="preserve">the </w:t>
      </w:r>
      <w:r>
        <w:rPr>
          <w:rFonts w:ascii="Calibri"/>
          <w:spacing w:val="-2"/>
        </w:rPr>
        <w:t>efficiency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maritime</w:t>
      </w:r>
      <w:r>
        <w:rPr>
          <w:rFonts w:ascii="Calibri"/>
          <w:spacing w:val="43"/>
        </w:rPr>
        <w:t xml:space="preserve"> </w:t>
      </w:r>
      <w:r>
        <w:rPr>
          <w:rFonts w:ascii="Calibri"/>
          <w:spacing w:val="-1"/>
        </w:rPr>
        <w:t>transport</w:t>
      </w:r>
      <w:del w:id="0" w:author="Plenary Room" w:date="2019-09-26T16:01:00Z">
        <w:r w:rsidDel="009B57FB">
          <w:rPr>
            <w:rFonts w:ascii="Calibri"/>
            <w:spacing w:val="48"/>
          </w:rPr>
          <w:delText xml:space="preserve"> </w:delText>
        </w:r>
      </w:del>
      <w:ins w:id="1" w:author="Plenary Room" w:date="2019-09-26T16:01:00Z">
        <w:r w:rsidR="009B57FB">
          <w:rPr>
            <w:rFonts w:ascii="Calibri"/>
            <w:spacing w:val="48"/>
          </w:rPr>
          <w:t xml:space="preserve"> </w:t>
        </w:r>
      </w:ins>
      <w:r>
        <w:rPr>
          <w:rFonts w:ascii="Calibri"/>
          <w:spacing w:val="-1"/>
        </w:rPr>
        <w:t>and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the protection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1"/>
        </w:rPr>
        <w:t>of</w:t>
      </w:r>
      <w:r>
        <w:rPr>
          <w:rFonts w:ascii="Calibri"/>
          <w:spacing w:val="-2"/>
        </w:rPr>
        <w:t xml:space="preserve"> the environment.</w:t>
      </w:r>
    </w:p>
    <w:p w14:paraId="7AA4BC4D" w14:textId="77777777" w:rsidR="00CF6BF7" w:rsidRDefault="00CA772C">
      <w:pPr>
        <w:numPr>
          <w:ilvl w:val="0"/>
          <w:numId w:val="3"/>
        </w:numPr>
        <w:tabs>
          <w:tab w:val="left" w:pos="1218"/>
        </w:tabs>
        <w:spacing w:before="126"/>
        <w:ind w:hanging="357"/>
        <w:rPr>
          <w:rFonts w:ascii="Calibri" w:eastAsia="Calibri" w:hAnsi="Calibri" w:cs="Calibri"/>
        </w:rPr>
      </w:pPr>
      <w:r>
        <w:rPr>
          <w:rFonts w:ascii="Calibri"/>
          <w:spacing w:val="-2"/>
        </w:rPr>
        <w:t xml:space="preserve">Article </w:t>
      </w:r>
      <w:r>
        <w:rPr>
          <w:rFonts w:ascii="Calibri"/>
        </w:rPr>
        <w:t>8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 xml:space="preserve">the </w:t>
      </w:r>
      <w:r>
        <w:rPr>
          <w:rFonts w:ascii="Calibri"/>
          <w:spacing w:val="-1"/>
        </w:rPr>
        <w:t>IALA</w:t>
      </w:r>
      <w:r>
        <w:rPr>
          <w:rFonts w:ascii="Calibri"/>
          <w:spacing w:val="-5"/>
        </w:rPr>
        <w:t xml:space="preserve"> </w:t>
      </w:r>
      <w:r>
        <w:rPr>
          <w:rFonts w:ascii="Calibri"/>
          <w:spacing w:val="-2"/>
        </w:rPr>
        <w:t>Constitution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>regarding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2"/>
        </w:rPr>
        <w:t>authority, duties and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2"/>
        </w:rPr>
        <w:t xml:space="preserve">functions </w:t>
      </w:r>
      <w:r>
        <w:rPr>
          <w:rFonts w:ascii="Calibri"/>
          <w:spacing w:val="-1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  <w:spacing w:val="2"/>
        </w:rPr>
        <w:t xml:space="preserve"> </w:t>
      </w:r>
      <w:r>
        <w:rPr>
          <w:rFonts w:ascii="Calibri"/>
          <w:spacing w:val="-2"/>
        </w:rPr>
        <w:t>Council.</w:t>
      </w:r>
    </w:p>
    <w:p w14:paraId="1CD8C851" w14:textId="77777777" w:rsidR="00CF6BF7" w:rsidRDefault="00CA772C">
      <w:pPr>
        <w:pStyle w:val="Heading1"/>
        <w:jc w:val="both"/>
        <w:rPr>
          <w:b w:val="0"/>
          <w:bCs w:val="0"/>
        </w:rPr>
      </w:pPr>
      <w:r>
        <w:rPr>
          <w:spacing w:val="-1"/>
        </w:rPr>
        <w:t>NOTING</w:t>
      </w:r>
    </w:p>
    <w:p w14:paraId="43898618" w14:textId="77777777" w:rsidR="00CF6BF7" w:rsidRDefault="00CF6BF7">
      <w:pPr>
        <w:spacing w:before="7"/>
        <w:rPr>
          <w:rFonts w:ascii="Calibri" w:eastAsia="Calibri" w:hAnsi="Calibri" w:cs="Calibri"/>
          <w:b/>
          <w:bCs/>
          <w:sz w:val="20"/>
          <w:szCs w:val="20"/>
        </w:rPr>
      </w:pPr>
    </w:p>
    <w:p w14:paraId="21B77E66" w14:textId="5428C6A3" w:rsidR="000960EC" w:rsidRPr="00154CC5" w:rsidRDefault="00CA772C" w:rsidP="00986459">
      <w:pPr>
        <w:numPr>
          <w:ilvl w:val="0"/>
          <w:numId w:val="3"/>
        </w:numPr>
        <w:tabs>
          <w:tab w:val="left" w:pos="1220"/>
        </w:tabs>
        <w:spacing w:before="60" w:after="60" w:line="268" w:lineRule="exact"/>
        <w:ind w:right="1905"/>
        <w:rPr>
          <w:rFonts w:ascii="Calibri" w:eastAsia="Calibri" w:hAnsi="Calibri" w:cs="Calibri"/>
        </w:rPr>
      </w:pPr>
      <w:r w:rsidRPr="00445BC8">
        <w:rPr>
          <w:rFonts w:ascii="Calibri"/>
          <w:spacing w:val="-1"/>
        </w:rPr>
        <w:t>IALA</w:t>
      </w:r>
      <w:r w:rsidRPr="00445BC8">
        <w:rPr>
          <w:rFonts w:ascii="Calibri"/>
        </w:rPr>
        <w:t xml:space="preserve"> </w:t>
      </w:r>
      <w:r w:rsidRPr="00445BC8">
        <w:rPr>
          <w:rFonts w:ascii="Calibri"/>
          <w:spacing w:val="-1"/>
        </w:rPr>
        <w:t xml:space="preserve">Recommendation </w:t>
      </w:r>
      <w:r w:rsidR="005B7E0F">
        <w:rPr>
          <w:rFonts w:ascii="Calibri"/>
          <w:spacing w:val="-1"/>
        </w:rPr>
        <w:t>R0</w:t>
      </w:r>
      <w:r w:rsidRPr="00445BC8">
        <w:rPr>
          <w:rFonts w:ascii="Calibri"/>
          <w:spacing w:val="-1"/>
        </w:rPr>
        <w:t>1</w:t>
      </w:r>
      <w:r w:rsidR="009E5613" w:rsidRPr="00445BC8">
        <w:rPr>
          <w:rFonts w:ascii="Calibri"/>
          <w:spacing w:val="-1"/>
        </w:rPr>
        <w:t>19</w:t>
      </w:r>
      <w:r w:rsidRPr="00445BC8">
        <w:rPr>
          <w:rFonts w:ascii="Calibri"/>
          <w:spacing w:val="1"/>
        </w:rPr>
        <w:t xml:space="preserve"> </w:t>
      </w:r>
      <w:r w:rsidR="00445BC8">
        <w:rPr>
          <w:rFonts w:ascii="Calibri"/>
        </w:rPr>
        <w:t>-</w:t>
      </w:r>
      <w:r w:rsidRPr="00445BC8">
        <w:rPr>
          <w:rFonts w:ascii="Calibri"/>
          <w:spacing w:val="-2"/>
        </w:rPr>
        <w:t xml:space="preserve"> </w:t>
      </w:r>
      <w:r w:rsidR="00986459" w:rsidRPr="00986459">
        <w:rPr>
          <w:rFonts w:ascii="Calibri"/>
          <w:spacing w:val="-2"/>
        </w:rPr>
        <w:t>The Implementation of Vessel Traffic Services</w:t>
      </w:r>
      <w:r w:rsidR="000960EC">
        <w:rPr>
          <w:rFonts w:ascii="Calibri"/>
          <w:spacing w:val="-1"/>
        </w:rPr>
        <w:t>:</w:t>
      </w:r>
    </w:p>
    <w:p w14:paraId="264B41FF" w14:textId="1C012DB2" w:rsidR="000960EC" w:rsidRDefault="000960EC" w:rsidP="000960EC">
      <w:pPr>
        <w:tabs>
          <w:tab w:val="left" w:pos="1220"/>
        </w:tabs>
        <w:spacing w:before="60" w:after="60" w:line="268" w:lineRule="exact"/>
        <w:ind w:left="1217" w:right="1905"/>
        <w:rPr>
          <w:rFonts w:ascii="Calibri" w:eastAsia="Calibri" w:hAnsi="Calibri" w:cs="Calibri"/>
        </w:rPr>
      </w:pPr>
      <w:r>
        <w:rPr>
          <w:rFonts w:ascii="Calibri"/>
          <w:spacing w:val="-1"/>
        </w:rPr>
        <w:t xml:space="preserve">- </w:t>
      </w:r>
      <w:r w:rsidRPr="00445BC8">
        <w:rPr>
          <w:rFonts w:ascii="Calibri"/>
          <w:spacing w:val="-1"/>
        </w:rPr>
        <w:t>provides</w:t>
      </w:r>
      <w:r>
        <w:rPr>
          <w:rFonts w:ascii="Calibri" w:eastAsia="Calibri" w:hAnsi="Calibri" w:cs="Calibri"/>
        </w:rPr>
        <w:t xml:space="preserve"> </w:t>
      </w:r>
      <w:r w:rsidR="009A2884">
        <w:rPr>
          <w:rFonts w:ascii="Calibri" w:eastAsia="Calibri" w:hAnsi="Calibri" w:cs="Calibri"/>
        </w:rPr>
        <w:t>the</w:t>
      </w:r>
      <w:r w:rsidR="009E5613" w:rsidRPr="00445BC8">
        <w:rPr>
          <w:rFonts w:ascii="Calibri" w:eastAsia="Calibri" w:hAnsi="Calibri" w:cs="Calibri"/>
        </w:rPr>
        <w:t xml:space="preserve"> framework to assist authorities </w:t>
      </w:r>
      <w:r w:rsidR="00873296" w:rsidRPr="00445BC8">
        <w:rPr>
          <w:rFonts w:ascii="Calibri" w:eastAsia="Calibri" w:hAnsi="Calibri" w:cs="Calibri"/>
        </w:rPr>
        <w:t>considering the establishment of a new VTS, or</w:t>
      </w:r>
      <w:r>
        <w:rPr>
          <w:rFonts w:ascii="Calibri" w:eastAsia="Calibri" w:hAnsi="Calibri" w:cs="Calibri"/>
        </w:rPr>
        <w:t xml:space="preserve"> </w:t>
      </w:r>
      <w:r w:rsidR="00873296" w:rsidRPr="00445BC8">
        <w:rPr>
          <w:rFonts w:ascii="Calibri" w:eastAsia="Calibri" w:hAnsi="Calibri" w:cs="Calibri"/>
        </w:rPr>
        <w:t>the enhancement of an existing VTS</w:t>
      </w:r>
      <w:r>
        <w:rPr>
          <w:rFonts w:ascii="Calibri" w:eastAsia="Calibri" w:hAnsi="Calibri" w:cs="Calibri"/>
        </w:rPr>
        <w:t>;</w:t>
      </w:r>
      <w:r w:rsidR="00873296" w:rsidRPr="00445BC8">
        <w:rPr>
          <w:rFonts w:ascii="Calibri" w:eastAsia="Calibri" w:hAnsi="Calibri" w:cs="Calibri"/>
        </w:rPr>
        <w:t xml:space="preserve"> </w:t>
      </w:r>
    </w:p>
    <w:p w14:paraId="2C2E0063" w14:textId="1D401BAA" w:rsidR="000960EC" w:rsidRPr="00154CC5" w:rsidRDefault="00873296" w:rsidP="00154CC5">
      <w:pPr>
        <w:pStyle w:val="ListParagraph"/>
        <w:numPr>
          <w:ilvl w:val="0"/>
          <w:numId w:val="5"/>
        </w:numPr>
        <w:tabs>
          <w:tab w:val="left" w:pos="1220"/>
        </w:tabs>
        <w:spacing w:before="60" w:after="60" w:line="268" w:lineRule="exact"/>
        <w:ind w:right="1905"/>
        <w:rPr>
          <w:rFonts w:ascii="Calibri" w:eastAsia="Calibri" w:hAnsi="Calibri" w:cs="Calibri"/>
        </w:rPr>
      </w:pPr>
      <w:r w:rsidRPr="00154CC5">
        <w:rPr>
          <w:rFonts w:ascii="Calibri" w:eastAsia="Calibri" w:hAnsi="Calibri" w:cs="Calibri"/>
        </w:rPr>
        <w:t>define</w:t>
      </w:r>
      <w:r w:rsidR="000960EC">
        <w:rPr>
          <w:rFonts w:ascii="Calibri" w:eastAsia="Calibri" w:hAnsi="Calibri" w:cs="Calibri"/>
        </w:rPr>
        <w:t>s</w:t>
      </w:r>
      <w:r w:rsidRPr="00154CC5">
        <w:rPr>
          <w:rFonts w:ascii="Calibri" w:eastAsia="Calibri" w:hAnsi="Calibri" w:cs="Calibri"/>
        </w:rPr>
        <w:t xml:space="preserve"> the need</w:t>
      </w:r>
      <w:r w:rsidR="000960EC">
        <w:rPr>
          <w:rFonts w:ascii="Calibri" w:eastAsia="Calibri" w:hAnsi="Calibri" w:cs="Calibri"/>
        </w:rPr>
        <w:t xml:space="preserve"> and</w:t>
      </w:r>
      <w:r w:rsidRPr="00154CC5">
        <w:rPr>
          <w:rFonts w:ascii="Calibri" w:eastAsia="Calibri" w:hAnsi="Calibri" w:cs="Calibri"/>
        </w:rPr>
        <w:t xml:space="preserve"> functional requirements</w:t>
      </w:r>
      <w:r w:rsidR="000960EC">
        <w:rPr>
          <w:rFonts w:ascii="Calibri" w:eastAsia="Calibri" w:hAnsi="Calibri" w:cs="Calibri"/>
        </w:rPr>
        <w:t>;</w:t>
      </w:r>
      <w:r w:rsidRPr="00154CC5">
        <w:rPr>
          <w:rFonts w:ascii="Calibri" w:eastAsia="Calibri" w:hAnsi="Calibri" w:cs="Calibri"/>
        </w:rPr>
        <w:t xml:space="preserve"> </w:t>
      </w:r>
      <w:ins w:id="2" w:author="Plenary Room" w:date="2019-09-26T16:01:00Z">
        <w:r w:rsidR="009B57FB">
          <w:rPr>
            <w:rFonts w:ascii="Calibri" w:eastAsia="Calibri" w:hAnsi="Calibri" w:cs="Calibri"/>
          </w:rPr>
          <w:t>and</w:t>
        </w:r>
      </w:ins>
    </w:p>
    <w:p w14:paraId="0DEA292E" w14:textId="6B47DE4E" w:rsidR="00873296" w:rsidRPr="00445BC8" w:rsidRDefault="000960EC" w:rsidP="00154CC5">
      <w:pPr>
        <w:tabs>
          <w:tab w:val="left" w:pos="1220"/>
        </w:tabs>
        <w:spacing w:before="60" w:after="60" w:line="268" w:lineRule="exact"/>
        <w:ind w:left="1217" w:right="190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</w:t>
      </w:r>
      <w:r w:rsidR="00873296" w:rsidRPr="00445BC8">
        <w:rPr>
          <w:rFonts w:ascii="Calibri" w:eastAsia="Calibri" w:hAnsi="Calibri" w:cs="Calibri"/>
        </w:rPr>
        <w:t>identif</w:t>
      </w:r>
      <w:r>
        <w:rPr>
          <w:rFonts w:ascii="Calibri" w:eastAsia="Calibri" w:hAnsi="Calibri" w:cs="Calibri"/>
        </w:rPr>
        <w:t>ies</w:t>
      </w:r>
      <w:r w:rsidR="00873296" w:rsidRPr="00445BC8">
        <w:rPr>
          <w:rFonts w:ascii="Calibri" w:eastAsia="Calibri" w:hAnsi="Calibri" w:cs="Calibri"/>
        </w:rPr>
        <w:t xml:space="preserve"> the costs of implementation and ongoing operation.</w:t>
      </w:r>
    </w:p>
    <w:p w14:paraId="6B3A70BF" w14:textId="7FEF43D4" w:rsidR="00CF6BF7" w:rsidRDefault="00CA772C" w:rsidP="00986459">
      <w:pPr>
        <w:numPr>
          <w:ilvl w:val="0"/>
          <w:numId w:val="3"/>
        </w:numPr>
        <w:tabs>
          <w:tab w:val="left" w:pos="1220"/>
        </w:tabs>
        <w:spacing w:before="123"/>
        <w:rPr>
          <w:rFonts w:ascii="Calibri" w:eastAsia="Calibri" w:hAnsi="Calibri" w:cs="Calibri"/>
        </w:rPr>
      </w:pPr>
      <w:r>
        <w:rPr>
          <w:rFonts w:ascii="Calibri"/>
          <w:spacing w:val="-1"/>
        </w:rPr>
        <w:t>IALA</w:t>
      </w:r>
      <w:r>
        <w:rPr>
          <w:rFonts w:ascii="Calibri"/>
          <w:spacing w:val="-4"/>
        </w:rPr>
        <w:t xml:space="preserve"> </w:t>
      </w:r>
      <w:r w:rsidR="00445BC8">
        <w:rPr>
          <w:rFonts w:ascii="Calibri"/>
          <w:spacing w:val="-2"/>
        </w:rPr>
        <w:t xml:space="preserve">Guidelines </w:t>
      </w:r>
      <w:r>
        <w:rPr>
          <w:rFonts w:ascii="Calibri"/>
          <w:spacing w:val="-2"/>
        </w:rPr>
        <w:t>related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 xml:space="preserve">to </w:t>
      </w:r>
      <w:r w:rsidR="00F31CD2">
        <w:rPr>
          <w:rFonts w:ascii="Calibri"/>
          <w:spacing w:val="-1"/>
        </w:rPr>
        <w:t>t</w:t>
      </w:r>
      <w:r w:rsidR="00986459" w:rsidRPr="00986459">
        <w:rPr>
          <w:rFonts w:ascii="Calibri"/>
          <w:spacing w:val="-1"/>
        </w:rPr>
        <w:t>he Implementation of Vessel Traffic Services</w:t>
      </w:r>
      <w:del w:id="3" w:author="Plenary Room" w:date="2019-09-26T16:02:00Z">
        <w:r w:rsidR="009B57FB" w:rsidDel="009B57FB">
          <w:rPr>
            <w:rFonts w:ascii="Calibri"/>
            <w:spacing w:val="-1"/>
            <w:position w:val="8"/>
            <w:sz w:val="14"/>
          </w:rPr>
          <w:fldChar w:fldCharType="begin"/>
        </w:r>
        <w:r w:rsidR="009B57FB" w:rsidDel="009B57FB">
          <w:rPr>
            <w:rFonts w:ascii="Calibri"/>
            <w:spacing w:val="-1"/>
            <w:position w:val="8"/>
            <w:sz w:val="14"/>
          </w:rPr>
          <w:delInstrText xml:space="preserve"> HYPERLINK \l "_bookmark0" </w:delInstrText>
        </w:r>
        <w:r w:rsidR="009B57FB" w:rsidDel="009B57FB">
          <w:rPr>
            <w:rFonts w:ascii="Calibri"/>
            <w:spacing w:val="-1"/>
            <w:position w:val="8"/>
            <w:sz w:val="14"/>
          </w:rPr>
          <w:fldChar w:fldCharType="separate"/>
        </w:r>
        <w:r w:rsidDel="009B57FB">
          <w:rPr>
            <w:rFonts w:ascii="Calibri"/>
            <w:spacing w:val="-1"/>
            <w:position w:val="8"/>
            <w:sz w:val="14"/>
          </w:rPr>
          <w:delText>1</w:delText>
        </w:r>
        <w:r w:rsidR="009B57FB" w:rsidDel="009B57FB">
          <w:rPr>
            <w:rFonts w:ascii="Calibri"/>
            <w:spacing w:val="-1"/>
            <w:position w:val="8"/>
            <w:sz w:val="14"/>
          </w:rPr>
          <w:fldChar w:fldCharType="end"/>
        </w:r>
      </w:del>
      <w:r>
        <w:rPr>
          <w:rFonts w:ascii="Calibri"/>
          <w:spacing w:val="-1"/>
        </w:rPr>
        <w:t>,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includ</w:t>
      </w:r>
      <w:r w:rsidR="008D21AF">
        <w:rPr>
          <w:rFonts w:ascii="Calibri"/>
          <w:spacing w:val="-2"/>
        </w:rPr>
        <w:t>e</w:t>
      </w:r>
      <w:r>
        <w:rPr>
          <w:rFonts w:ascii="Calibri"/>
          <w:spacing w:val="-1"/>
        </w:rPr>
        <w:t>:</w:t>
      </w:r>
    </w:p>
    <w:p w14:paraId="06D50085" w14:textId="3F283A97" w:rsidR="003D0B36" w:rsidRPr="00154CC5" w:rsidRDefault="005F46F2" w:rsidP="008D21AF">
      <w:pPr>
        <w:numPr>
          <w:ilvl w:val="1"/>
          <w:numId w:val="3"/>
        </w:numPr>
        <w:tabs>
          <w:tab w:val="left" w:pos="1581"/>
        </w:tabs>
        <w:spacing w:before="115"/>
        <w:rPr>
          <w:rFonts w:ascii="Calibri" w:eastAsia="Calibri" w:hAnsi="Calibri" w:cs="Calibri"/>
        </w:rPr>
      </w:pPr>
      <w:r w:rsidRPr="00154CC5">
        <w:rPr>
          <w:rFonts w:ascii="Calibri"/>
          <w:spacing w:val="-1"/>
          <w:highlight w:val="yellow"/>
        </w:rPr>
        <w:t>GXXXX</w:t>
      </w:r>
      <w:r w:rsidR="003D0B36">
        <w:rPr>
          <w:rFonts w:ascii="Calibri"/>
          <w:spacing w:val="-1"/>
        </w:rPr>
        <w:t xml:space="preserve"> - </w:t>
      </w:r>
      <w:r>
        <w:rPr>
          <w:rFonts w:ascii="Calibri"/>
          <w:spacing w:val="-1"/>
        </w:rPr>
        <w:t>Establishment of Vessel Traffic Services</w:t>
      </w:r>
    </w:p>
    <w:p w14:paraId="0A549DB7" w14:textId="68249447" w:rsidR="008D21AF" w:rsidRPr="008D21AF" w:rsidRDefault="00936E29" w:rsidP="008D21AF">
      <w:pPr>
        <w:numPr>
          <w:ilvl w:val="1"/>
          <w:numId w:val="3"/>
        </w:numPr>
        <w:tabs>
          <w:tab w:val="left" w:pos="1581"/>
        </w:tabs>
        <w:spacing w:before="115"/>
        <w:rPr>
          <w:rFonts w:ascii="Calibri" w:eastAsia="Calibri" w:hAnsi="Calibri" w:cs="Calibri"/>
        </w:rPr>
      </w:pPr>
      <w:bookmarkStart w:id="4" w:name="_Hlk20311669"/>
      <w:r w:rsidRPr="003D0B36">
        <w:rPr>
          <w:rFonts w:ascii="Calibri"/>
          <w:spacing w:val="-1"/>
        </w:rPr>
        <w:t>G</w:t>
      </w:r>
      <w:r w:rsidR="00476542">
        <w:rPr>
          <w:rFonts w:ascii="Calibri"/>
          <w:spacing w:val="-1"/>
        </w:rPr>
        <w:t xml:space="preserve">1071 - </w:t>
      </w:r>
      <w:r w:rsidR="008D21AF" w:rsidRPr="008D21AF">
        <w:rPr>
          <w:rFonts w:ascii="Calibri"/>
          <w:spacing w:val="-1"/>
        </w:rPr>
        <w:t xml:space="preserve">Establishment of a Vessel Traffic Service </w:t>
      </w:r>
      <w:bookmarkEnd w:id="4"/>
      <w:r w:rsidR="008D21AF" w:rsidRPr="008D21AF">
        <w:rPr>
          <w:rFonts w:ascii="Calibri"/>
          <w:spacing w:val="-1"/>
        </w:rPr>
        <w:t>Beyond Territorial Seas</w:t>
      </w:r>
      <w:r w:rsidR="00F31CD2">
        <w:rPr>
          <w:rFonts w:ascii="Calibri"/>
          <w:spacing w:val="-1"/>
        </w:rPr>
        <w:t>.</w:t>
      </w:r>
    </w:p>
    <w:p w14:paraId="6B332BE0" w14:textId="75841B9F" w:rsidR="008D21AF" w:rsidRPr="008D21AF" w:rsidRDefault="00936E29" w:rsidP="008D21AF">
      <w:pPr>
        <w:numPr>
          <w:ilvl w:val="1"/>
          <w:numId w:val="3"/>
        </w:numPr>
        <w:tabs>
          <w:tab w:val="left" w:pos="1581"/>
        </w:tabs>
        <w:spacing w:before="115"/>
        <w:rPr>
          <w:rFonts w:ascii="Calibri" w:eastAsia="Calibri" w:hAnsi="Calibri" w:cs="Calibri"/>
        </w:rPr>
      </w:pPr>
      <w:r w:rsidRPr="003D0B36">
        <w:rPr>
          <w:rFonts w:ascii="Calibri"/>
          <w:spacing w:val="-1"/>
        </w:rPr>
        <w:t>G</w:t>
      </w:r>
      <w:r w:rsidR="00476542">
        <w:rPr>
          <w:rFonts w:ascii="Calibri"/>
          <w:spacing w:val="-1"/>
        </w:rPr>
        <w:t xml:space="preserve">1083 - </w:t>
      </w:r>
      <w:r w:rsidR="008D21AF" w:rsidRPr="008D21AF">
        <w:rPr>
          <w:rFonts w:ascii="Calibri"/>
          <w:spacing w:val="-1"/>
        </w:rPr>
        <w:t xml:space="preserve">Standard Nomenclature to Identify and Refer to VTS </w:t>
      </w:r>
      <w:proofErr w:type="spellStart"/>
      <w:r w:rsidR="008D21AF" w:rsidRPr="008D21AF">
        <w:rPr>
          <w:rFonts w:ascii="Calibri"/>
          <w:spacing w:val="-1"/>
        </w:rPr>
        <w:t>Centres</w:t>
      </w:r>
      <w:proofErr w:type="spellEnd"/>
      <w:r w:rsidR="00F31CD2">
        <w:rPr>
          <w:rFonts w:ascii="Calibri"/>
          <w:spacing w:val="-1"/>
        </w:rPr>
        <w:t>.</w:t>
      </w:r>
    </w:p>
    <w:p w14:paraId="25272BA2" w14:textId="56B97275" w:rsidR="00CF6BF7" w:rsidRPr="00154CC5" w:rsidRDefault="003B09E1" w:rsidP="008D21AF">
      <w:pPr>
        <w:numPr>
          <w:ilvl w:val="1"/>
          <w:numId w:val="3"/>
        </w:numPr>
        <w:tabs>
          <w:tab w:val="left" w:pos="1581"/>
        </w:tabs>
        <w:spacing w:before="115"/>
        <w:rPr>
          <w:rFonts w:ascii="Calibri" w:eastAsia="Calibri" w:hAnsi="Calibri" w:cs="Calibri"/>
        </w:rPr>
      </w:pPr>
      <w:r>
        <w:rPr>
          <w:rFonts w:ascii="Calibri"/>
          <w:spacing w:val="-1"/>
        </w:rPr>
        <w:t>G</w:t>
      </w:r>
      <w:r w:rsidR="00476542">
        <w:rPr>
          <w:rFonts w:ascii="Calibri"/>
          <w:spacing w:val="-1"/>
        </w:rPr>
        <w:t xml:space="preserve">1142 - </w:t>
      </w:r>
      <w:r w:rsidR="008D21AF" w:rsidRPr="008D21AF">
        <w:rPr>
          <w:rFonts w:ascii="Calibri"/>
          <w:spacing w:val="-1"/>
        </w:rPr>
        <w:t>The provision of Local Port Services other than VTS</w:t>
      </w:r>
      <w:r w:rsidR="00CA772C">
        <w:rPr>
          <w:rFonts w:ascii="Calibri"/>
          <w:spacing w:val="-1"/>
        </w:rPr>
        <w:t>.</w:t>
      </w:r>
    </w:p>
    <w:p w14:paraId="3C1855AC" w14:textId="5B26DFD3" w:rsidR="00FF298B" w:rsidRPr="00154CC5" w:rsidRDefault="003D0B36" w:rsidP="00FF298B">
      <w:pPr>
        <w:numPr>
          <w:ilvl w:val="1"/>
          <w:numId w:val="3"/>
        </w:numPr>
        <w:tabs>
          <w:tab w:val="left" w:pos="1581"/>
        </w:tabs>
        <w:spacing w:before="115"/>
        <w:rPr>
          <w:rFonts w:ascii="Calibri"/>
          <w:spacing w:val="-1"/>
        </w:rPr>
      </w:pPr>
      <w:r>
        <w:rPr>
          <w:rFonts w:ascii="Calibri"/>
          <w:spacing w:val="-1"/>
        </w:rPr>
        <w:t>G</w:t>
      </w:r>
      <w:r w:rsidR="00FF298B" w:rsidRPr="00230F9B">
        <w:rPr>
          <w:rFonts w:ascii="Calibri"/>
          <w:spacing w:val="-1"/>
        </w:rPr>
        <w:t>1018</w:t>
      </w:r>
      <w:r w:rsidR="00FF298B">
        <w:rPr>
          <w:rFonts w:ascii="Calibri"/>
          <w:spacing w:val="-1"/>
        </w:rPr>
        <w:t xml:space="preserve"> - </w:t>
      </w:r>
      <w:r w:rsidR="00FF298B" w:rsidRPr="00154CC5">
        <w:rPr>
          <w:rFonts w:ascii="Calibri"/>
          <w:spacing w:val="-1"/>
        </w:rPr>
        <w:t>Risk Management</w:t>
      </w:r>
    </w:p>
    <w:p w14:paraId="6AC1B80C" w14:textId="12930F06" w:rsidR="00CF6BF7" w:rsidRDefault="00CA772C">
      <w:pPr>
        <w:pStyle w:val="BodyText"/>
        <w:spacing w:before="123"/>
        <w:ind w:right="790" w:firstLine="0"/>
        <w:jc w:val="both"/>
      </w:pPr>
      <w:del w:id="5" w:author="Plenary Room" w:date="2019-09-26T16:03:00Z">
        <w:r w:rsidDel="009B57FB">
          <w:rPr>
            <w:b/>
            <w:spacing w:val="-1"/>
          </w:rPr>
          <w:delText>RECOGNISING</w:delText>
        </w:r>
        <w:r w:rsidDel="009B57FB">
          <w:rPr>
            <w:b/>
            <w:spacing w:val="-4"/>
          </w:rPr>
          <w:delText xml:space="preserve"> </w:delText>
        </w:r>
      </w:del>
      <w:ins w:id="6" w:author="Plenary Room" w:date="2019-09-26T16:03:00Z">
        <w:r w:rsidR="009B57FB">
          <w:rPr>
            <w:b/>
            <w:spacing w:val="-1"/>
          </w:rPr>
          <w:t>RECOGNI</w:t>
        </w:r>
        <w:r w:rsidR="009B57FB">
          <w:rPr>
            <w:b/>
            <w:spacing w:val="-1"/>
          </w:rPr>
          <w:t>Z</w:t>
        </w:r>
        <w:r w:rsidR="009B57FB">
          <w:rPr>
            <w:b/>
            <w:spacing w:val="-1"/>
          </w:rPr>
          <w:t>ING</w:t>
        </w:r>
        <w:r w:rsidR="009B57FB">
          <w:rPr>
            <w:b/>
            <w:spacing w:val="-4"/>
          </w:rPr>
          <w:t xml:space="preserve"> </w:t>
        </w:r>
      </w:ins>
      <w:del w:id="7" w:author="Plenary Room" w:date="2019-09-26T16:04:00Z">
        <w:r w:rsidDel="009B57FB">
          <w:rPr>
            <w:spacing w:val="-1"/>
          </w:rPr>
          <w:delText>that</w:delText>
        </w:r>
        <w:r w:rsidDel="009B57FB">
          <w:rPr>
            <w:spacing w:val="-6"/>
          </w:rPr>
          <w:delText xml:space="preserve"> </w:delText>
        </w:r>
      </w:del>
      <w:r>
        <w:rPr>
          <w:spacing w:val="-1"/>
        </w:rPr>
        <w:t>that</w:t>
      </w:r>
      <w:r>
        <w:rPr>
          <w:spacing w:val="-4"/>
        </w:rPr>
        <w:t xml:space="preserve"> </w:t>
      </w:r>
      <w:r>
        <w:rPr>
          <w:spacing w:val="-1"/>
        </w:rPr>
        <w:t>IALA</w:t>
      </w:r>
      <w:r>
        <w:rPr>
          <w:spacing w:val="-5"/>
        </w:rPr>
        <w:t xml:space="preserve"> </w:t>
      </w:r>
      <w:r>
        <w:rPr>
          <w:spacing w:val="-1"/>
        </w:rPr>
        <w:t>fosters</w:t>
      </w:r>
      <w:r>
        <w:rPr>
          <w:spacing w:val="-5"/>
        </w:rPr>
        <w:t xml:space="preserve"> </w:t>
      </w:r>
      <w:r>
        <w:rPr>
          <w:spacing w:val="-1"/>
        </w:rPr>
        <w:t>the</w:t>
      </w:r>
      <w:r>
        <w:rPr>
          <w:spacing w:val="-4"/>
        </w:rPr>
        <w:t xml:space="preserve"> </w:t>
      </w:r>
      <w:r>
        <w:rPr>
          <w:spacing w:val="-1"/>
        </w:rPr>
        <w:t>safe,</w:t>
      </w:r>
      <w:r>
        <w:rPr>
          <w:spacing w:val="-5"/>
        </w:rPr>
        <w:t xml:space="preserve"> </w:t>
      </w:r>
      <w:r>
        <w:rPr>
          <w:spacing w:val="-1"/>
        </w:rPr>
        <w:t>economic</w:t>
      </w:r>
      <w:r>
        <w:rPr>
          <w:spacing w:val="-6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efficient</w:t>
      </w:r>
      <w:r>
        <w:rPr>
          <w:spacing w:val="-4"/>
        </w:rPr>
        <w:t xml:space="preserve"> </w:t>
      </w:r>
      <w:r>
        <w:rPr>
          <w:spacing w:val="-1"/>
        </w:rPr>
        <w:t>movement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vessels</w:t>
      </w:r>
      <w:r>
        <w:rPr>
          <w:spacing w:val="-5"/>
        </w:rPr>
        <w:t xml:space="preserve"> </w:t>
      </w:r>
      <w:r>
        <w:rPr>
          <w:spacing w:val="-1"/>
        </w:rPr>
        <w:t>through</w:t>
      </w:r>
      <w:r>
        <w:rPr>
          <w:spacing w:val="85"/>
        </w:rPr>
        <w:t xml:space="preserve"> </w:t>
      </w:r>
      <w:r>
        <w:rPr>
          <w:spacing w:val="-1"/>
        </w:rPr>
        <w:t>improvement</w:t>
      </w:r>
      <w:r>
        <w:rPr>
          <w:spacing w:val="39"/>
        </w:rPr>
        <w:t xml:space="preserve"> </w:t>
      </w:r>
      <w:r>
        <w:rPr>
          <w:spacing w:val="-1"/>
        </w:rPr>
        <w:t>and</w:t>
      </w:r>
      <w:r>
        <w:rPr>
          <w:spacing w:val="39"/>
        </w:rPr>
        <w:t xml:space="preserve"> </w:t>
      </w:r>
      <w:del w:id="8" w:author="Plenary Room" w:date="2019-09-26T16:03:00Z">
        <w:r w:rsidDel="009B57FB">
          <w:rPr>
            <w:spacing w:val="-1"/>
          </w:rPr>
          <w:delText>harmonisation</w:delText>
        </w:r>
      </w:del>
      <w:ins w:id="9" w:author="Plenary Room" w:date="2019-09-26T16:03:00Z">
        <w:r w:rsidR="009B57FB">
          <w:rPr>
            <w:spacing w:val="-1"/>
          </w:rPr>
          <w:t>harmonization</w:t>
        </w:r>
      </w:ins>
      <w:r>
        <w:rPr>
          <w:spacing w:val="39"/>
        </w:rPr>
        <w:t xml:space="preserve"> </w:t>
      </w:r>
      <w:r>
        <w:rPr>
          <w:spacing w:val="-1"/>
        </w:rPr>
        <w:t>of</w:t>
      </w:r>
      <w:r>
        <w:rPr>
          <w:spacing w:val="43"/>
        </w:rPr>
        <w:t xml:space="preserve"> </w:t>
      </w:r>
      <w:r>
        <w:rPr>
          <w:spacing w:val="-1"/>
        </w:rPr>
        <w:t>marine</w:t>
      </w:r>
      <w:r>
        <w:rPr>
          <w:spacing w:val="39"/>
        </w:rPr>
        <w:t xml:space="preserve"> </w:t>
      </w:r>
      <w:r>
        <w:rPr>
          <w:spacing w:val="-2"/>
        </w:rPr>
        <w:t>aids</w:t>
      </w:r>
      <w:r>
        <w:rPr>
          <w:spacing w:val="40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navigation,</w:t>
      </w:r>
      <w:r>
        <w:rPr>
          <w:spacing w:val="39"/>
        </w:rPr>
        <w:t xml:space="preserve"> </w:t>
      </w:r>
      <w:r>
        <w:rPr>
          <w:spacing w:val="-1"/>
        </w:rPr>
        <w:t>including</w:t>
      </w:r>
      <w:r>
        <w:rPr>
          <w:spacing w:val="40"/>
        </w:rPr>
        <w:t xml:space="preserve"> </w:t>
      </w:r>
      <w:r>
        <w:rPr>
          <w:spacing w:val="-1"/>
        </w:rPr>
        <w:t>vessel</w:t>
      </w:r>
      <w:r>
        <w:rPr>
          <w:spacing w:val="38"/>
        </w:rPr>
        <w:t xml:space="preserve"> </w:t>
      </w:r>
      <w:r>
        <w:t>traffic</w:t>
      </w:r>
      <w:r>
        <w:rPr>
          <w:spacing w:val="38"/>
        </w:rPr>
        <w:t xml:space="preserve"> </w:t>
      </w:r>
      <w:r>
        <w:rPr>
          <w:spacing w:val="-1"/>
        </w:rPr>
        <w:t>services,</w:t>
      </w:r>
      <w:r>
        <w:rPr>
          <w:spacing w:val="99"/>
          <w:w w:val="99"/>
        </w:rPr>
        <w:t xml:space="preserve"> </w:t>
      </w:r>
      <w:r>
        <w:rPr>
          <w:spacing w:val="-1"/>
        </w:rPr>
        <w:t>world-</w:t>
      </w:r>
      <w:r>
        <w:rPr>
          <w:spacing w:val="-5"/>
        </w:rPr>
        <w:t xml:space="preserve"> </w:t>
      </w:r>
      <w:r>
        <w:rPr>
          <w:spacing w:val="-1"/>
        </w:rPr>
        <w:t>wide,</w:t>
      </w:r>
    </w:p>
    <w:p w14:paraId="24BE882A" w14:textId="77777777" w:rsidR="00CF6BF7" w:rsidRDefault="00CF6BF7">
      <w:pPr>
        <w:spacing w:before="8"/>
        <w:rPr>
          <w:rFonts w:ascii="Calibri" w:eastAsia="Calibri" w:hAnsi="Calibri" w:cs="Calibri"/>
          <w:sz w:val="19"/>
          <w:szCs w:val="19"/>
        </w:rPr>
      </w:pPr>
    </w:p>
    <w:p w14:paraId="3C7A8B00" w14:textId="05DF7080" w:rsidR="00CF6BF7" w:rsidRPr="00F31CD2" w:rsidRDefault="00CA772C">
      <w:pPr>
        <w:pStyle w:val="BodyText"/>
        <w:numPr>
          <w:ilvl w:val="0"/>
          <w:numId w:val="3"/>
        </w:numPr>
        <w:tabs>
          <w:tab w:val="left" w:pos="1218"/>
        </w:tabs>
        <w:ind w:right="791" w:hanging="357"/>
        <w:rPr>
          <w:sz w:val="22"/>
          <w:szCs w:val="22"/>
        </w:rPr>
      </w:pPr>
      <w:r w:rsidRPr="00F31CD2">
        <w:rPr>
          <w:sz w:val="22"/>
          <w:szCs w:val="22"/>
        </w:rPr>
        <w:t>The</w:t>
      </w:r>
      <w:r w:rsidRPr="00F31CD2">
        <w:rPr>
          <w:spacing w:val="8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International</w:t>
      </w:r>
      <w:r w:rsidRPr="00F31CD2">
        <w:rPr>
          <w:spacing w:val="8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Convention</w:t>
      </w:r>
      <w:r w:rsidRPr="00F31CD2">
        <w:rPr>
          <w:spacing w:val="9"/>
          <w:sz w:val="22"/>
          <w:szCs w:val="22"/>
        </w:rPr>
        <w:t xml:space="preserve"> </w:t>
      </w:r>
      <w:del w:id="10" w:author="Plenary Room" w:date="2019-09-26T16:05:00Z">
        <w:r w:rsidRPr="00F31CD2" w:rsidDel="009B57FB">
          <w:rPr>
            <w:spacing w:val="-1"/>
            <w:sz w:val="22"/>
            <w:szCs w:val="22"/>
          </w:rPr>
          <w:delText>on</w:delText>
        </w:r>
        <w:r w:rsidRPr="00F31CD2" w:rsidDel="009B57FB">
          <w:rPr>
            <w:spacing w:val="9"/>
            <w:sz w:val="22"/>
            <w:szCs w:val="22"/>
          </w:rPr>
          <w:delText xml:space="preserve"> </w:delText>
        </w:r>
      </w:del>
      <w:ins w:id="11" w:author="Plenary Room" w:date="2019-09-26T16:05:00Z">
        <w:r w:rsidR="009B57FB">
          <w:rPr>
            <w:spacing w:val="-1"/>
            <w:sz w:val="22"/>
            <w:szCs w:val="22"/>
          </w:rPr>
          <w:t>for</w:t>
        </w:r>
        <w:r w:rsidR="009B57FB" w:rsidRPr="00F31CD2">
          <w:rPr>
            <w:spacing w:val="9"/>
            <w:sz w:val="22"/>
            <w:szCs w:val="22"/>
          </w:rPr>
          <w:t xml:space="preserve"> </w:t>
        </w:r>
      </w:ins>
      <w:r w:rsidRPr="00F31CD2">
        <w:rPr>
          <w:spacing w:val="-1"/>
          <w:sz w:val="22"/>
          <w:szCs w:val="22"/>
        </w:rPr>
        <w:t>the</w:t>
      </w:r>
      <w:r w:rsidRPr="00F31CD2">
        <w:rPr>
          <w:spacing w:val="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Safety</w:t>
      </w:r>
      <w:r w:rsidRPr="00F31CD2">
        <w:rPr>
          <w:spacing w:val="5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9"/>
          <w:sz w:val="22"/>
          <w:szCs w:val="22"/>
        </w:rPr>
        <w:t xml:space="preserve"> </w:t>
      </w:r>
      <w:r w:rsidRPr="00F31CD2">
        <w:rPr>
          <w:spacing w:val="-2"/>
          <w:sz w:val="22"/>
          <w:szCs w:val="22"/>
        </w:rPr>
        <w:t>Life</w:t>
      </w:r>
      <w:r w:rsidRPr="00F31CD2">
        <w:rPr>
          <w:spacing w:val="9"/>
          <w:sz w:val="22"/>
          <w:szCs w:val="22"/>
        </w:rPr>
        <w:t xml:space="preserve"> </w:t>
      </w:r>
      <w:r w:rsidRPr="00F31CD2">
        <w:rPr>
          <w:sz w:val="22"/>
          <w:szCs w:val="22"/>
        </w:rPr>
        <w:t>at</w:t>
      </w:r>
      <w:r w:rsidRPr="00F31CD2">
        <w:rPr>
          <w:spacing w:val="9"/>
          <w:sz w:val="22"/>
          <w:szCs w:val="22"/>
        </w:rPr>
        <w:t xml:space="preserve"> </w:t>
      </w:r>
      <w:r w:rsidRPr="00F31CD2">
        <w:rPr>
          <w:sz w:val="22"/>
          <w:szCs w:val="22"/>
        </w:rPr>
        <w:t>Sea</w:t>
      </w:r>
      <w:r w:rsidRPr="00F31CD2">
        <w:rPr>
          <w:spacing w:val="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74/78</w:t>
      </w:r>
      <w:r w:rsidRPr="00F31CD2">
        <w:rPr>
          <w:spacing w:val="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(SOLAS)</w:t>
      </w:r>
      <w:r w:rsidRPr="00F31CD2">
        <w:rPr>
          <w:spacing w:val="7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Chapter</w:t>
      </w:r>
      <w:r w:rsidRPr="00F31CD2">
        <w:rPr>
          <w:spacing w:val="8"/>
          <w:sz w:val="22"/>
          <w:szCs w:val="22"/>
        </w:rPr>
        <w:t xml:space="preserve"> </w:t>
      </w:r>
      <w:r w:rsidRPr="00F31CD2">
        <w:rPr>
          <w:sz w:val="22"/>
          <w:szCs w:val="22"/>
        </w:rPr>
        <w:t>V</w:t>
      </w:r>
      <w:r w:rsidRPr="00F31CD2">
        <w:rPr>
          <w:spacing w:val="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(Safety</w:t>
      </w:r>
      <w:r w:rsidRPr="00F31CD2">
        <w:rPr>
          <w:spacing w:val="5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8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Navigation)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Regulation 12</w:t>
      </w:r>
      <w:r w:rsidRPr="00F31CD2">
        <w:rPr>
          <w:spacing w:val="-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provides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z w:val="22"/>
          <w:szCs w:val="22"/>
        </w:rPr>
        <w:t>for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Vessel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Traffic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Services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and states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inter-alia</w:t>
      </w:r>
      <w:r w:rsidRPr="00F31CD2">
        <w:rPr>
          <w:spacing w:val="-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that</w:t>
      </w:r>
      <w:ins w:id="12" w:author="Plenary Room" w:date="2019-09-26T16:05:00Z">
        <w:r w:rsidR="009B57FB">
          <w:rPr>
            <w:spacing w:val="-1"/>
            <w:sz w:val="22"/>
            <w:szCs w:val="22"/>
          </w:rPr>
          <w:t>:</w:t>
        </w:r>
      </w:ins>
    </w:p>
    <w:p w14:paraId="44334D60" w14:textId="77777777" w:rsidR="00CF6BF7" w:rsidRPr="00F31CD2" w:rsidRDefault="00CF6BF7">
      <w:pPr>
        <w:spacing w:before="8"/>
        <w:rPr>
          <w:rFonts w:ascii="Calibri" w:eastAsia="Calibri" w:hAnsi="Calibri" w:cs="Calibri"/>
        </w:rPr>
      </w:pPr>
    </w:p>
    <w:p w14:paraId="7F2C3590" w14:textId="43196454" w:rsidR="00CF6BF7" w:rsidRPr="00F31CD2" w:rsidRDefault="00CA772C">
      <w:pPr>
        <w:pStyle w:val="BodyText"/>
        <w:numPr>
          <w:ilvl w:val="0"/>
          <w:numId w:val="2"/>
        </w:numPr>
        <w:tabs>
          <w:tab w:val="left" w:pos="1576"/>
        </w:tabs>
        <w:ind w:right="791"/>
        <w:jc w:val="both"/>
        <w:rPr>
          <w:sz w:val="22"/>
          <w:szCs w:val="22"/>
        </w:rPr>
      </w:pPr>
      <w:r w:rsidRPr="00F31CD2">
        <w:rPr>
          <w:spacing w:val="-1"/>
          <w:sz w:val="22"/>
          <w:szCs w:val="22"/>
        </w:rPr>
        <w:t>Vessel</w:t>
      </w:r>
      <w:r w:rsidRPr="00F31CD2">
        <w:rPr>
          <w:spacing w:val="3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Traffic</w:t>
      </w:r>
      <w:r w:rsidRPr="00F31CD2">
        <w:rPr>
          <w:spacing w:val="3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Services</w:t>
      </w:r>
      <w:r w:rsidRPr="00F31CD2">
        <w:rPr>
          <w:spacing w:val="3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(VTS)</w:t>
      </w:r>
      <w:r w:rsidRPr="00F31CD2">
        <w:rPr>
          <w:spacing w:val="3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contribute</w:t>
      </w:r>
      <w:r w:rsidRPr="00F31CD2">
        <w:rPr>
          <w:spacing w:val="30"/>
          <w:sz w:val="22"/>
          <w:szCs w:val="22"/>
        </w:rPr>
        <w:t xml:space="preserve"> </w:t>
      </w:r>
      <w:r w:rsidRPr="00F31CD2">
        <w:rPr>
          <w:sz w:val="22"/>
          <w:szCs w:val="22"/>
        </w:rPr>
        <w:t>to</w:t>
      </w:r>
      <w:r w:rsidRPr="00F31CD2">
        <w:rPr>
          <w:spacing w:val="3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safety</w:t>
      </w:r>
      <w:r w:rsidRPr="00F31CD2">
        <w:rPr>
          <w:spacing w:val="31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33"/>
          <w:sz w:val="22"/>
          <w:szCs w:val="22"/>
        </w:rPr>
        <w:t xml:space="preserve"> </w:t>
      </w:r>
      <w:r w:rsidRPr="00F31CD2">
        <w:rPr>
          <w:sz w:val="22"/>
          <w:szCs w:val="22"/>
        </w:rPr>
        <w:t>life</w:t>
      </w:r>
      <w:r w:rsidRPr="00F31CD2">
        <w:rPr>
          <w:spacing w:val="30"/>
          <w:sz w:val="22"/>
          <w:szCs w:val="22"/>
        </w:rPr>
        <w:t xml:space="preserve"> </w:t>
      </w:r>
      <w:r w:rsidRPr="00F31CD2">
        <w:rPr>
          <w:sz w:val="22"/>
          <w:szCs w:val="22"/>
        </w:rPr>
        <w:t>at</w:t>
      </w:r>
      <w:r w:rsidRPr="00F31CD2">
        <w:rPr>
          <w:spacing w:val="3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sea,</w:t>
      </w:r>
      <w:r w:rsidRPr="00F31CD2">
        <w:rPr>
          <w:spacing w:val="3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safety</w:t>
      </w:r>
      <w:r w:rsidRPr="00F31CD2">
        <w:rPr>
          <w:spacing w:val="3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and</w:t>
      </w:r>
      <w:r w:rsidRPr="00F31CD2">
        <w:rPr>
          <w:spacing w:val="3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efficiency</w:t>
      </w:r>
      <w:r w:rsidRPr="00F31CD2">
        <w:rPr>
          <w:spacing w:val="31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8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navigation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and</w:t>
      </w:r>
      <w:r w:rsidRPr="00F31CD2">
        <w:rPr>
          <w:spacing w:val="-10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protection</w:t>
      </w:r>
      <w:r w:rsidRPr="00F31CD2">
        <w:rPr>
          <w:spacing w:val="-10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-12"/>
          <w:sz w:val="22"/>
          <w:szCs w:val="22"/>
        </w:rPr>
        <w:t xml:space="preserve"> </w:t>
      </w:r>
      <w:r w:rsidRPr="00F31CD2">
        <w:rPr>
          <w:sz w:val="22"/>
          <w:szCs w:val="22"/>
        </w:rPr>
        <w:t>the</w:t>
      </w:r>
      <w:r w:rsidRPr="00F31CD2">
        <w:rPr>
          <w:spacing w:val="-1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marine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environment,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adjacent</w:t>
      </w:r>
      <w:r w:rsidRPr="00F31CD2">
        <w:rPr>
          <w:spacing w:val="-10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shore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areas,</w:t>
      </w:r>
      <w:r w:rsidRPr="00F31CD2">
        <w:rPr>
          <w:spacing w:val="-1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work</w:t>
      </w:r>
      <w:r w:rsidRPr="00F31CD2">
        <w:rPr>
          <w:spacing w:val="-12"/>
          <w:sz w:val="22"/>
          <w:szCs w:val="22"/>
        </w:rPr>
        <w:t xml:space="preserve"> </w:t>
      </w:r>
      <w:r w:rsidRPr="00F31CD2">
        <w:rPr>
          <w:sz w:val="22"/>
          <w:szCs w:val="22"/>
        </w:rPr>
        <w:t>sites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z w:val="22"/>
          <w:szCs w:val="22"/>
        </w:rPr>
        <w:t>and</w:t>
      </w:r>
      <w:r w:rsidR="00154CC5">
        <w:rPr>
          <w:spacing w:val="75"/>
          <w:sz w:val="22"/>
          <w:szCs w:val="22"/>
        </w:rPr>
        <w:t xml:space="preserve"> </w:t>
      </w:r>
      <w:r w:rsidRPr="00F31CD2">
        <w:rPr>
          <w:sz w:val="22"/>
          <w:szCs w:val="22"/>
        </w:rPr>
        <w:t>offshore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installations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from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possible</w:t>
      </w:r>
      <w:r w:rsidRPr="00F31CD2">
        <w:rPr>
          <w:spacing w:val="-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adverse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effects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of</w:t>
      </w:r>
      <w:r w:rsidRPr="00F31CD2">
        <w:rPr>
          <w:spacing w:val="-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maritime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traffic.</w:t>
      </w:r>
    </w:p>
    <w:p w14:paraId="5E0FBF69" w14:textId="77777777" w:rsidR="00CF6BF7" w:rsidRPr="00F31CD2" w:rsidRDefault="00CF6BF7">
      <w:pPr>
        <w:spacing w:before="8"/>
        <w:rPr>
          <w:rFonts w:ascii="Calibri" w:eastAsia="Calibri" w:hAnsi="Calibri" w:cs="Calibri"/>
        </w:rPr>
      </w:pPr>
    </w:p>
    <w:p w14:paraId="1D2F00C7" w14:textId="77777777" w:rsidR="00CF6BF7" w:rsidRPr="00F31CD2" w:rsidRDefault="00CA772C">
      <w:pPr>
        <w:pStyle w:val="BodyText"/>
        <w:numPr>
          <w:ilvl w:val="0"/>
          <w:numId w:val="2"/>
        </w:numPr>
        <w:tabs>
          <w:tab w:val="left" w:pos="1576"/>
        </w:tabs>
        <w:ind w:right="791"/>
        <w:rPr>
          <w:sz w:val="22"/>
          <w:szCs w:val="22"/>
        </w:rPr>
      </w:pPr>
      <w:r w:rsidRPr="00F31CD2">
        <w:rPr>
          <w:spacing w:val="-1"/>
          <w:sz w:val="22"/>
          <w:szCs w:val="22"/>
        </w:rPr>
        <w:t>Contracting</w:t>
      </w:r>
      <w:r w:rsidRPr="00F31CD2">
        <w:rPr>
          <w:spacing w:val="2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Governments</w:t>
      </w:r>
      <w:r w:rsidRPr="00F31CD2">
        <w:rPr>
          <w:spacing w:val="28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undertake</w:t>
      </w:r>
      <w:r w:rsidRPr="00F31CD2">
        <w:rPr>
          <w:spacing w:val="27"/>
          <w:sz w:val="22"/>
          <w:szCs w:val="22"/>
        </w:rPr>
        <w:t xml:space="preserve"> </w:t>
      </w:r>
      <w:r w:rsidRPr="00F31CD2">
        <w:rPr>
          <w:sz w:val="22"/>
          <w:szCs w:val="22"/>
        </w:rPr>
        <w:t>to</w:t>
      </w:r>
      <w:r w:rsidRPr="00F31CD2">
        <w:rPr>
          <w:spacing w:val="27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arrange</w:t>
      </w:r>
      <w:r w:rsidRPr="00F31CD2">
        <w:rPr>
          <w:spacing w:val="24"/>
          <w:sz w:val="22"/>
          <w:szCs w:val="22"/>
        </w:rPr>
        <w:t xml:space="preserve"> </w:t>
      </w:r>
      <w:r w:rsidRPr="00F31CD2">
        <w:rPr>
          <w:sz w:val="22"/>
          <w:szCs w:val="22"/>
        </w:rPr>
        <w:t>for</w:t>
      </w:r>
      <w:r w:rsidRPr="00F31CD2">
        <w:rPr>
          <w:spacing w:val="2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the</w:t>
      </w:r>
      <w:r w:rsidRPr="00F31CD2">
        <w:rPr>
          <w:spacing w:val="27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establishment</w:t>
      </w:r>
      <w:r w:rsidRPr="00F31CD2">
        <w:rPr>
          <w:spacing w:val="27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27"/>
          <w:sz w:val="22"/>
          <w:szCs w:val="22"/>
        </w:rPr>
        <w:t xml:space="preserve"> </w:t>
      </w:r>
      <w:r w:rsidRPr="00F31CD2">
        <w:rPr>
          <w:sz w:val="22"/>
          <w:szCs w:val="22"/>
        </w:rPr>
        <w:t>VTS</w:t>
      </w:r>
      <w:r w:rsidRPr="00F31CD2">
        <w:rPr>
          <w:spacing w:val="2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where,</w:t>
      </w:r>
      <w:r w:rsidRPr="00F31CD2">
        <w:rPr>
          <w:spacing w:val="27"/>
          <w:sz w:val="22"/>
          <w:szCs w:val="22"/>
        </w:rPr>
        <w:t xml:space="preserve"> </w:t>
      </w:r>
      <w:r w:rsidRPr="00F31CD2">
        <w:rPr>
          <w:sz w:val="22"/>
          <w:szCs w:val="22"/>
        </w:rPr>
        <w:t>in</w:t>
      </w:r>
      <w:r w:rsidRPr="00F31CD2">
        <w:rPr>
          <w:spacing w:val="69"/>
          <w:sz w:val="22"/>
          <w:szCs w:val="22"/>
        </w:rPr>
        <w:t xml:space="preserve"> </w:t>
      </w:r>
      <w:r w:rsidRPr="00F31CD2">
        <w:rPr>
          <w:sz w:val="22"/>
          <w:szCs w:val="22"/>
        </w:rPr>
        <w:t>their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opinion,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z w:val="22"/>
          <w:szCs w:val="22"/>
        </w:rPr>
        <w:t>the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volume</w:t>
      </w:r>
      <w:r w:rsidRPr="00F31CD2">
        <w:rPr>
          <w:spacing w:val="-2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traffic</w:t>
      </w:r>
      <w:r w:rsidRPr="00F31CD2">
        <w:rPr>
          <w:spacing w:val="-2"/>
          <w:sz w:val="22"/>
          <w:szCs w:val="22"/>
        </w:rPr>
        <w:t xml:space="preserve"> </w:t>
      </w:r>
      <w:r w:rsidRPr="00F31CD2">
        <w:rPr>
          <w:sz w:val="22"/>
          <w:szCs w:val="22"/>
        </w:rPr>
        <w:t>or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the degree</w:t>
      </w:r>
      <w:r w:rsidRPr="00F31CD2">
        <w:rPr>
          <w:spacing w:val="-6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-1"/>
          <w:sz w:val="22"/>
          <w:szCs w:val="22"/>
        </w:rPr>
        <w:t xml:space="preserve"> risk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justifies</w:t>
      </w:r>
      <w:r w:rsidRPr="00F31CD2">
        <w:rPr>
          <w:spacing w:val="-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such services.</w:t>
      </w:r>
    </w:p>
    <w:p w14:paraId="2F3D9FC5" w14:textId="77777777" w:rsidR="00CF6BF7" w:rsidRPr="00F31CD2" w:rsidRDefault="00CF6BF7">
      <w:pPr>
        <w:spacing w:before="8"/>
        <w:rPr>
          <w:rFonts w:ascii="Calibri" w:eastAsia="Calibri" w:hAnsi="Calibri" w:cs="Calibri"/>
        </w:rPr>
      </w:pPr>
    </w:p>
    <w:p w14:paraId="6A271B5C" w14:textId="77777777" w:rsidR="00CF6BF7" w:rsidRPr="00F31CD2" w:rsidRDefault="00CA772C">
      <w:pPr>
        <w:pStyle w:val="BodyText"/>
        <w:numPr>
          <w:ilvl w:val="0"/>
          <w:numId w:val="2"/>
        </w:numPr>
        <w:tabs>
          <w:tab w:val="left" w:pos="1576"/>
        </w:tabs>
        <w:ind w:right="790"/>
        <w:jc w:val="both"/>
        <w:rPr>
          <w:sz w:val="22"/>
          <w:szCs w:val="22"/>
        </w:rPr>
      </w:pPr>
      <w:r w:rsidRPr="00F31CD2">
        <w:rPr>
          <w:spacing w:val="-1"/>
          <w:sz w:val="22"/>
          <w:szCs w:val="22"/>
        </w:rPr>
        <w:t>Contracting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Governments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planning</w:t>
      </w:r>
      <w:r w:rsidRPr="00F31CD2">
        <w:rPr>
          <w:spacing w:val="-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and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implementing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z w:val="22"/>
          <w:szCs w:val="22"/>
        </w:rPr>
        <w:t>VTS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z w:val="22"/>
          <w:szCs w:val="22"/>
        </w:rPr>
        <w:t>shall,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wherever</w:t>
      </w:r>
      <w:r w:rsidRPr="00F31CD2">
        <w:rPr>
          <w:spacing w:val="-6"/>
          <w:sz w:val="22"/>
          <w:szCs w:val="22"/>
        </w:rPr>
        <w:t xml:space="preserve"> </w:t>
      </w:r>
      <w:r w:rsidRPr="00F31CD2">
        <w:rPr>
          <w:sz w:val="22"/>
          <w:szCs w:val="22"/>
        </w:rPr>
        <w:t>possible,</w:t>
      </w:r>
      <w:r w:rsidRPr="00F31CD2">
        <w:rPr>
          <w:spacing w:val="-7"/>
          <w:sz w:val="22"/>
          <w:szCs w:val="22"/>
        </w:rPr>
        <w:t xml:space="preserve"> </w:t>
      </w:r>
      <w:r w:rsidRPr="00F31CD2">
        <w:rPr>
          <w:sz w:val="22"/>
          <w:szCs w:val="22"/>
        </w:rPr>
        <w:t>follow</w:t>
      </w:r>
      <w:r w:rsidRPr="00F31CD2">
        <w:rPr>
          <w:spacing w:val="63"/>
          <w:w w:val="99"/>
          <w:sz w:val="22"/>
          <w:szCs w:val="22"/>
        </w:rPr>
        <w:t xml:space="preserve"> </w:t>
      </w:r>
      <w:r w:rsidRPr="00F31CD2">
        <w:rPr>
          <w:sz w:val="22"/>
          <w:szCs w:val="22"/>
        </w:rPr>
        <w:t>the</w:t>
      </w:r>
      <w:r w:rsidRPr="00F31CD2">
        <w:rPr>
          <w:spacing w:val="-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guidelines</w:t>
      </w:r>
      <w:r w:rsidRPr="00F31CD2">
        <w:rPr>
          <w:spacing w:val="-10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developed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z w:val="22"/>
          <w:szCs w:val="22"/>
        </w:rPr>
        <w:t>by</w:t>
      </w:r>
      <w:r w:rsidRPr="00F31CD2">
        <w:rPr>
          <w:spacing w:val="-10"/>
          <w:sz w:val="22"/>
          <w:szCs w:val="22"/>
        </w:rPr>
        <w:t xml:space="preserve"> </w:t>
      </w:r>
      <w:r w:rsidRPr="00F31CD2">
        <w:rPr>
          <w:sz w:val="22"/>
          <w:szCs w:val="22"/>
        </w:rPr>
        <w:t>the</w:t>
      </w:r>
      <w:r w:rsidRPr="00F31CD2">
        <w:rPr>
          <w:spacing w:val="-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Organization</w:t>
      </w:r>
      <w:r w:rsidRPr="00F31CD2">
        <w:rPr>
          <w:spacing w:val="-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(i.e.</w:t>
      </w:r>
      <w:r w:rsidRPr="00F31CD2">
        <w:rPr>
          <w:spacing w:val="-9"/>
          <w:sz w:val="22"/>
          <w:szCs w:val="22"/>
        </w:rPr>
        <w:t xml:space="preserve"> </w:t>
      </w:r>
      <w:r w:rsidRPr="00F31CD2">
        <w:rPr>
          <w:sz w:val="22"/>
          <w:szCs w:val="22"/>
        </w:rPr>
        <w:t>IMO</w:t>
      </w:r>
      <w:r w:rsidRPr="00F31CD2">
        <w:rPr>
          <w:spacing w:val="-10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Resolution</w:t>
      </w:r>
      <w:r w:rsidRPr="00F31CD2">
        <w:rPr>
          <w:spacing w:val="-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A.857(20)</w:t>
      </w:r>
      <w:r w:rsidRPr="00F31CD2">
        <w:rPr>
          <w:spacing w:val="-10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Guidelines</w:t>
      </w:r>
      <w:r w:rsidRPr="00F31CD2">
        <w:rPr>
          <w:spacing w:val="-10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for</w:t>
      </w:r>
      <w:r w:rsidRPr="00F31CD2">
        <w:rPr>
          <w:spacing w:val="95"/>
          <w:w w:val="9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Vessel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Traffic</w:t>
      </w:r>
      <w:r w:rsidRPr="00F31CD2">
        <w:rPr>
          <w:spacing w:val="-7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Services).</w:t>
      </w:r>
    </w:p>
    <w:p w14:paraId="79518D9B" w14:textId="77777777" w:rsidR="00CF6BF7" w:rsidRDefault="00CF6BF7">
      <w:pPr>
        <w:rPr>
          <w:rFonts w:ascii="Calibri" w:eastAsia="Calibri" w:hAnsi="Calibri" w:cs="Calibri"/>
          <w:sz w:val="20"/>
          <w:szCs w:val="20"/>
        </w:rPr>
      </w:pPr>
    </w:p>
    <w:p w14:paraId="48B276CF" w14:textId="77777777" w:rsidR="00CF6BF7" w:rsidRDefault="00CF6BF7">
      <w:pPr>
        <w:rPr>
          <w:rFonts w:ascii="Calibri" w:eastAsia="Calibri" w:hAnsi="Calibri" w:cs="Calibri"/>
          <w:sz w:val="20"/>
          <w:szCs w:val="20"/>
        </w:rPr>
      </w:pPr>
    </w:p>
    <w:p w14:paraId="0184B4A7" w14:textId="77777777" w:rsidR="00CF6BF7" w:rsidRDefault="00CF6BF7">
      <w:pPr>
        <w:rPr>
          <w:rFonts w:ascii="Calibri" w:eastAsia="Calibri" w:hAnsi="Calibri" w:cs="Calibri"/>
          <w:sz w:val="20"/>
          <w:szCs w:val="20"/>
        </w:rPr>
      </w:pPr>
    </w:p>
    <w:p w14:paraId="5B1308CA" w14:textId="77777777" w:rsidR="00CF6BF7" w:rsidRDefault="00CF6BF7">
      <w:pPr>
        <w:spacing w:before="4"/>
        <w:rPr>
          <w:rFonts w:ascii="Calibri" w:eastAsia="Calibri" w:hAnsi="Calibri" w:cs="Calibri"/>
          <w:sz w:val="26"/>
          <w:szCs w:val="26"/>
        </w:rPr>
      </w:pPr>
    </w:p>
    <w:p w14:paraId="044507FA" w14:textId="577C1E2C" w:rsidR="00CF6BF7" w:rsidRDefault="005B7E0F">
      <w:pPr>
        <w:spacing w:line="20" w:lineRule="atLeast"/>
        <w:ind w:left="140"/>
        <w:rPr>
          <w:rFonts w:ascii="Calibri" w:eastAsia="Calibri" w:hAnsi="Calibri" w:cs="Calibri"/>
          <w:sz w:val="2"/>
          <w:szCs w:val="2"/>
        </w:rPr>
      </w:pPr>
      <w:r>
        <w:rPr>
          <w:rFonts w:ascii="Calibri" w:eastAsia="Calibri" w:hAnsi="Calibri" w:cs="Calibri"/>
          <w:noProof/>
          <w:sz w:val="2"/>
          <w:szCs w:val="2"/>
          <w:lang w:val="en-GB" w:eastAsia="en-GB"/>
        </w:rPr>
        <mc:AlternateContent>
          <mc:Choice Requires="wpg">
            <w:drawing>
              <wp:inline distT="0" distB="0" distL="0" distR="0" wp14:anchorId="5FEC445C" wp14:editId="72739731">
                <wp:extent cx="1837690" cy="8890"/>
                <wp:effectExtent l="9525" t="9525" r="635" b="635"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7690" cy="8890"/>
                          <a:chOff x="0" y="0"/>
                          <a:chExt cx="2894" cy="14"/>
                        </a:xfrm>
                      </wpg:grpSpPr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80" cy="2"/>
                            <a:chOff x="7" y="7"/>
                            <a:chExt cx="2880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80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80"/>
                                <a:gd name="T2" fmla="+- 0 2887 7"/>
                                <a:gd name="T3" fmla="*/ T2 w 28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80">
                                  <a:moveTo>
                                    <a:pt x="0" y="0"/>
                                  </a:moveTo>
                                  <a:lnTo>
                                    <a:pt x="2880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28E6CAB" id="Group 2" o:spid="_x0000_s1026" style="width:144.7pt;height:.7pt;mso-position-horizontal-relative:char;mso-position-vertical-relative:line" coordsize="2894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">
                <v:group id="Group 3" o:spid="_x0000_s1027" style="position:absolute;left:7;top:7;width:2880;height:2" coordorigin="7,7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28" style="position:absolute;left:7;top:7;width:2880;height:2;visibility:visible;mso-wrap-style:square;v-text-anchor:top" coordsize="28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" path="m,l2880,e" filled="f" strokeweight=".7pt">
                    <v:path arrowok="t" o:connecttype="custom" o:connectlocs="0,0;2880,0" o:connectangles="0,0"/>
                  </v:shape>
                </v:group>
                <w10:anchorlock/>
              </v:group>
            </w:pict>
          </mc:Fallback>
        </mc:AlternateContent>
      </w:r>
    </w:p>
    <w:p w14:paraId="674FB18C" w14:textId="77777777" w:rsidR="00CF6BF7" w:rsidRDefault="00CF6BF7">
      <w:pPr>
        <w:spacing w:before="7"/>
        <w:rPr>
          <w:rFonts w:ascii="Calibri" w:eastAsia="Calibri" w:hAnsi="Calibri" w:cs="Calibri"/>
          <w:sz w:val="17"/>
          <w:szCs w:val="17"/>
        </w:rPr>
      </w:pPr>
    </w:p>
    <w:p w14:paraId="775B3CBF" w14:textId="21C1F896" w:rsidR="00CF6BF7" w:rsidDel="009B57FB" w:rsidRDefault="00CA772C">
      <w:pPr>
        <w:spacing w:before="69"/>
        <w:ind w:left="147"/>
        <w:rPr>
          <w:del w:id="13" w:author="Plenary Room" w:date="2019-09-26T16:02:00Z"/>
          <w:rFonts w:ascii="Calibri" w:eastAsia="Calibri" w:hAnsi="Calibri" w:cs="Calibri"/>
          <w:sz w:val="18"/>
          <w:szCs w:val="18"/>
        </w:rPr>
      </w:pPr>
      <w:bookmarkStart w:id="14" w:name="_bookmark0"/>
      <w:bookmarkEnd w:id="14"/>
      <w:del w:id="15" w:author="Plenary Room" w:date="2019-09-26T16:02:00Z">
        <w:r w:rsidDel="009B57FB">
          <w:rPr>
            <w:rFonts w:ascii="Calibri"/>
            <w:position w:val="5"/>
            <w:sz w:val="12"/>
          </w:rPr>
          <w:delText>1</w:delText>
        </w:r>
        <w:r w:rsidDel="009B57FB">
          <w:rPr>
            <w:rFonts w:ascii="Calibri"/>
            <w:spacing w:val="8"/>
            <w:position w:val="5"/>
            <w:sz w:val="12"/>
          </w:rPr>
          <w:delText xml:space="preserve"> </w:delText>
        </w:r>
        <w:r w:rsidDel="009B57FB">
          <w:rPr>
            <w:rFonts w:ascii="Calibri"/>
            <w:spacing w:val="-1"/>
            <w:sz w:val="18"/>
          </w:rPr>
          <w:delText>Refer</w:delText>
        </w:r>
        <w:r w:rsidDel="009B57FB">
          <w:rPr>
            <w:rFonts w:ascii="Calibri"/>
            <w:spacing w:val="-4"/>
            <w:sz w:val="18"/>
          </w:rPr>
          <w:delText xml:space="preserve"> </w:delText>
        </w:r>
        <w:r w:rsidDel="009B57FB">
          <w:rPr>
            <w:rFonts w:ascii="Calibri"/>
            <w:sz w:val="18"/>
          </w:rPr>
          <w:delText>IALA</w:delText>
        </w:r>
        <w:r w:rsidDel="009B57FB">
          <w:rPr>
            <w:rFonts w:ascii="Calibri"/>
            <w:spacing w:val="-4"/>
            <w:sz w:val="18"/>
          </w:rPr>
          <w:delText xml:space="preserve"> </w:delText>
        </w:r>
        <w:r w:rsidDel="009B57FB">
          <w:rPr>
            <w:rFonts w:ascii="Calibri"/>
            <w:spacing w:val="-1"/>
            <w:sz w:val="18"/>
          </w:rPr>
          <w:delText>Reference</w:delText>
        </w:r>
        <w:r w:rsidDel="009B57FB">
          <w:rPr>
            <w:rFonts w:ascii="Calibri"/>
            <w:spacing w:val="-4"/>
            <w:sz w:val="18"/>
          </w:rPr>
          <w:delText xml:space="preserve"> </w:delText>
        </w:r>
        <w:r w:rsidDel="009B57FB">
          <w:rPr>
            <w:rFonts w:ascii="Calibri"/>
            <w:spacing w:val="-1"/>
            <w:sz w:val="18"/>
          </w:rPr>
          <w:delText>List</w:delText>
        </w:r>
      </w:del>
    </w:p>
    <w:p w14:paraId="02365304" w14:textId="77777777" w:rsidR="00CF6BF7" w:rsidRDefault="00CF6BF7">
      <w:pPr>
        <w:rPr>
          <w:rFonts w:ascii="Calibri" w:eastAsia="Calibri" w:hAnsi="Calibri" w:cs="Calibri"/>
          <w:sz w:val="18"/>
          <w:szCs w:val="18"/>
        </w:rPr>
        <w:sectPr w:rsidR="00CF6BF7">
          <w:pgSz w:w="11910" w:h="16840"/>
          <w:pgMar w:top="1120" w:right="0" w:bottom="1500" w:left="760" w:header="0" w:footer="1310" w:gutter="0"/>
          <w:cols w:space="720"/>
        </w:sectPr>
      </w:pPr>
    </w:p>
    <w:p w14:paraId="791B7C05" w14:textId="55E3F79E" w:rsidR="00CF6BF7" w:rsidRDefault="00CA772C">
      <w:pPr>
        <w:pStyle w:val="BodyText"/>
        <w:numPr>
          <w:ilvl w:val="0"/>
          <w:numId w:val="3"/>
        </w:numPr>
        <w:tabs>
          <w:tab w:val="left" w:pos="1218"/>
        </w:tabs>
        <w:spacing w:line="249" w:lineRule="exact"/>
        <w:ind w:hanging="357"/>
      </w:pPr>
      <w:r>
        <w:lastRenderedPageBreak/>
        <w:t>IMO</w:t>
      </w:r>
      <w:r>
        <w:rPr>
          <w:spacing w:val="-5"/>
        </w:rPr>
        <w:t xml:space="preserve"> </w:t>
      </w:r>
      <w:r>
        <w:rPr>
          <w:spacing w:val="-1"/>
        </w:rPr>
        <w:t>Resolution</w:t>
      </w:r>
      <w:r>
        <w:rPr>
          <w:spacing w:val="-6"/>
        </w:rPr>
        <w:t xml:space="preserve"> </w:t>
      </w:r>
      <w:r>
        <w:rPr>
          <w:spacing w:val="-1"/>
        </w:rPr>
        <w:t>A.857(20)</w:t>
      </w:r>
      <w:r>
        <w:rPr>
          <w:spacing w:val="-5"/>
        </w:rPr>
        <w:t xml:space="preserve"> </w:t>
      </w:r>
      <w:del w:id="16" w:author="Plenary Room" w:date="2019-09-26T16:05:00Z">
        <w:r w:rsidDel="009B57FB">
          <w:rPr>
            <w:spacing w:val="-1"/>
          </w:rPr>
          <w:delText>recognises</w:delText>
        </w:r>
      </w:del>
      <w:ins w:id="17" w:author="Plenary Room" w:date="2019-09-26T16:05:00Z">
        <w:r w:rsidR="009B57FB">
          <w:rPr>
            <w:spacing w:val="-1"/>
          </w:rPr>
          <w:t>recognizes</w:t>
        </w:r>
      </w:ins>
      <w:r>
        <w:rPr>
          <w:spacing w:val="-6"/>
        </w:rPr>
        <w:t xml:space="preserve"> </w:t>
      </w:r>
      <w:r>
        <w:t>that:</w:t>
      </w:r>
    </w:p>
    <w:p w14:paraId="2E71B52B" w14:textId="77777777" w:rsidR="00CF6BF7" w:rsidRDefault="00CF6BF7">
      <w:pPr>
        <w:spacing w:before="8"/>
        <w:rPr>
          <w:rFonts w:ascii="Calibri" w:eastAsia="Calibri" w:hAnsi="Calibri" w:cs="Calibri"/>
          <w:sz w:val="19"/>
          <w:szCs w:val="19"/>
        </w:rPr>
      </w:pPr>
    </w:p>
    <w:p w14:paraId="5B400C02" w14:textId="77777777" w:rsidR="00CF6BF7" w:rsidRPr="00F31CD2" w:rsidRDefault="00CA772C">
      <w:pPr>
        <w:pStyle w:val="BodyText"/>
        <w:numPr>
          <w:ilvl w:val="0"/>
          <w:numId w:val="1"/>
        </w:numPr>
        <w:tabs>
          <w:tab w:val="left" w:pos="1576"/>
        </w:tabs>
        <w:ind w:right="790"/>
        <w:jc w:val="both"/>
        <w:rPr>
          <w:sz w:val="22"/>
          <w:szCs w:val="22"/>
        </w:rPr>
      </w:pPr>
      <w:r w:rsidRPr="00F31CD2">
        <w:rPr>
          <w:sz w:val="22"/>
          <w:szCs w:val="22"/>
        </w:rPr>
        <w:t>The</w:t>
      </w:r>
      <w:r w:rsidRPr="00F31CD2">
        <w:rPr>
          <w:spacing w:val="-7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safety</w:t>
      </w:r>
      <w:r w:rsidRPr="00F31CD2">
        <w:rPr>
          <w:spacing w:val="-7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and</w:t>
      </w:r>
      <w:r w:rsidRPr="00F31CD2">
        <w:rPr>
          <w:spacing w:val="-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efficiency</w:t>
      </w:r>
      <w:r w:rsidRPr="00F31CD2">
        <w:rPr>
          <w:spacing w:val="-9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maritime</w:t>
      </w:r>
      <w:r w:rsidRPr="00F31CD2">
        <w:rPr>
          <w:spacing w:val="-9"/>
          <w:sz w:val="22"/>
          <w:szCs w:val="22"/>
        </w:rPr>
        <w:t xml:space="preserve"> </w:t>
      </w:r>
      <w:r w:rsidRPr="00F31CD2">
        <w:rPr>
          <w:sz w:val="22"/>
          <w:szCs w:val="22"/>
        </w:rPr>
        <w:t>traffic</w:t>
      </w:r>
      <w:r w:rsidRPr="00F31CD2">
        <w:rPr>
          <w:spacing w:val="-7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and</w:t>
      </w:r>
      <w:r w:rsidRPr="00F31CD2">
        <w:rPr>
          <w:spacing w:val="-6"/>
          <w:sz w:val="22"/>
          <w:szCs w:val="22"/>
        </w:rPr>
        <w:t xml:space="preserve"> </w:t>
      </w:r>
      <w:r w:rsidRPr="00F31CD2">
        <w:rPr>
          <w:spacing w:val="-2"/>
          <w:sz w:val="22"/>
          <w:szCs w:val="22"/>
        </w:rPr>
        <w:t>the</w:t>
      </w:r>
      <w:r w:rsidRPr="00F31CD2">
        <w:rPr>
          <w:spacing w:val="-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protection</w:t>
      </w:r>
      <w:r w:rsidRPr="00F31CD2">
        <w:rPr>
          <w:spacing w:val="-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of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the</w:t>
      </w:r>
      <w:r w:rsidRPr="00F31CD2">
        <w:rPr>
          <w:spacing w:val="-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marine</w:t>
      </w:r>
      <w:r w:rsidRPr="00F31CD2">
        <w:rPr>
          <w:spacing w:val="-7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environment</w:t>
      </w:r>
      <w:r w:rsidRPr="00F31CD2">
        <w:rPr>
          <w:spacing w:val="87"/>
          <w:w w:val="9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would</w:t>
      </w:r>
      <w:r w:rsidRPr="00F31CD2">
        <w:rPr>
          <w:spacing w:val="6"/>
          <w:sz w:val="22"/>
          <w:szCs w:val="22"/>
        </w:rPr>
        <w:t xml:space="preserve"> </w:t>
      </w:r>
      <w:r w:rsidRPr="00F31CD2">
        <w:rPr>
          <w:sz w:val="22"/>
          <w:szCs w:val="22"/>
        </w:rPr>
        <w:t>be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improved</w:t>
      </w:r>
      <w:r w:rsidRPr="00F31CD2">
        <w:rPr>
          <w:spacing w:val="6"/>
          <w:sz w:val="22"/>
          <w:szCs w:val="22"/>
        </w:rPr>
        <w:t xml:space="preserve"> </w:t>
      </w:r>
      <w:r w:rsidRPr="00F31CD2">
        <w:rPr>
          <w:spacing w:val="-2"/>
          <w:sz w:val="22"/>
          <w:szCs w:val="22"/>
        </w:rPr>
        <w:t>if</w:t>
      </w:r>
      <w:r w:rsidRPr="00F31CD2">
        <w:rPr>
          <w:spacing w:val="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vessel</w:t>
      </w:r>
      <w:r w:rsidRPr="00F31CD2">
        <w:rPr>
          <w:spacing w:val="5"/>
          <w:sz w:val="22"/>
          <w:szCs w:val="22"/>
        </w:rPr>
        <w:t xml:space="preserve"> </w:t>
      </w:r>
      <w:r w:rsidRPr="00F31CD2">
        <w:rPr>
          <w:sz w:val="22"/>
          <w:szCs w:val="22"/>
        </w:rPr>
        <w:t>traffic</w:t>
      </w:r>
      <w:r w:rsidRPr="00F31CD2">
        <w:rPr>
          <w:spacing w:val="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services</w:t>
      </w:r>
      <w:r w:rsidRPr="00F31CD2">
        <w:rPr>
          <w:spacing w:val="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were</w:t>
      </w:r>
      <w:r w:rsidRPr="00F31CD2">
        <w:rPr>
          <w:spacing w:val="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established</w:t>
      </w:r>
      <w:r w:rsidRPr="00F31CD2">
        <w:rPr>
          <w:spacing w:val="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and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operated</w:t>
      </w:r>
      <w:r w:rsidRPr="00F31CD2">
        <w:rPr>
          <w:spacing w:val="6"/>
          <w:sz w:val="22"/>
          <w:szCs w:val="22"/>
        </w:rPr>
        <w:t xml:space="preserve"> </w:t>
      </w:r>
      <w:r w:rsidRPr="00F31CD2">
        <w:rPr>
          <w:sz w:val="22"/>
          <w:szCs w:val="22"/>
        </w:rPr>
        <w:t>in</w:t>
      </w:r>
      <w:r w:rsidRPr="00F31CD2">
        <w:rPr>
          <w:spacing w:val="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accordance</w:t>
      </w:r>
      <w:r w:rsidRPr="00F31CD2">
        <w:rPr>
          <w:spacing w:val="85"/>
          <w:w w:val="9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with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internationally</w:t>
      </w:r>
      <w:r w:rsidRPr="00F31CD2">
        <w:rPr>
          <w:spacing w:val="-7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approved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guidelines.</w:t>
      </w:r>
    </w:p>
    <w:p w14:paraId="43199D51" w14:textId="77777777" w:rsidR="00CF6BF7" w:rsidRPr="00F31CD2" w:rsidRDefault="00CF6BF7">
      <w:pPr>
        <w:spacing w:before="8"/>
        <w:rPr>
          <w:rFonts w:ascii="Calibri" w:eastAsia="Calibri" w:hAnsi="Calibri" w:cs="Calibri"/>
        </w:rPr>
      </w:pPr>
    </w:p>
    <w:p w14:paraId="48B4F82E" w14:textId="77777777" w:rsidR="00CF6BF7" w:rsidRPr="00F31CD2" w:rsidRDefault="00CA772C">
      <w:pPr>
        <w:pStyle w:val="BodyText"/>
        <w:numPr>
          <w:ilvl w:val="0"/>
          <w:numId w:val="1"/>
        </w:numPr>
        <w:tabs>
          <w:tab w:val="left" w:pos="1576"/>
        </w:tabs>
        <w:spacing w:line="241" w:lineRule="auto"/>
        <w:ind w:right="791"/>
        <w:jc w:val="both"/>
        <w:rPr>
          <w:sz w:val="22"/>
          <w:szCs w:val="22"/>
        </w:rPr>
      </w:pPr>
      <w:r w:rsidRPr="00F31CD2">
        <w:rPr>
          <w:sz w:val="22"/>
          <w:szCs w:val="22"/>
        </w:rPr>
        <w:t>The</w:t>
      </w:r>
      <w:r w:rsidRPr="00F31CD2">
        <w:rPr>
          <w:spacing w:val="22"/>
          <w:sz w:val="22"/>
          <w:szCs w:val="22"/>
        </w:rPr>
        <w:t xml:space="preserve"> </w:t>
      </w:r>
      <w:r w:rsidRPr="00F31CD2">
        <w:rPr>
          <w:sz w:val="22"/>
          <w:szCs w:val="22"/>
        </w:rPr>
        <w:t>use</w:t>
      </w:r>
      <w:r w:rsidRPr="00F31CD2">
        <w:rPr>
          <w:spacing w:val="21"/>
          <w:sz w:val="22"/>
          <w:szCs w:val="22"/>
        </w:rPr>
        <w:t xml:space="preserve"> </w:t>
      </w:r>
      <w:r w:rsidRPr="00F31CD2">
        <w:rPr>
          <w:sz w:val="22"/>
          <w:szCs w:val="22"/>
        </w:rPr>
        <w:t>of</w:t>
      </w:r>
      <w:r w:rsidRPr="00F31CD2">
        <w:rPr>
          <w:spacing w:val="2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differing</w:t>
      </w:r>
      <w:r w:rsidRPr="00F31CD2">
        <w:rPr>
          <w:spacing w:val="2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vessel</w:t>
      </w:r>
      <w:r w:rsidRPr="00F31CD2">
        <w:rPr>
          <w:spacing w:val="23"/>
          <w:sz w:val="22"/>
          <w:szCs w:val="22"/>
        </w:rPr>
        <w:t xml:space="preserve"> </w:t>
      </w:r>
      <w:r w:rsidRPr="00F31CD2">
        <w:rPr>
          <w:sz w:val="22"/>
          <w:szCs w:val="22"/>
        </w:rPr>
        <w:t>traffic</w:t>
      </w:r>
      <w:r w:rsidRPr="00F31CD2">
        <w:rPr>
          <w:spacing w:val="2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service</w:t>
      </w:r>
      <w:r w:rsidRPr="00F31CD2">
        <w:rPr>
          <w:spacing w:val="2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operations</w:t>
      </w:r>
      <w:r w:rsidRPr="00F31CD2">
        <w:rPr>
          <w:spacing w:val="21"/>
          <w:sz w:val="22"/>
          <w:szCs w:val="22"/>
        </w:rPr>
        <w:t xml:space="preserve"> </w:t>
      </w:r>
      <w:r w:rsidRPr="00F31CD2">
        <w:rPr>
          <w:sz w:val="22"/>
          <w:szCs w:val="22"/>
        </w:rPr>
        <w:t>may</w:t>
      </w:r>
      <w:r w:rsidRPr="00F31CD2">
        <w:rPr>
          <w:spacing w:val="2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cause</w:t>
      </w:r>
      <w:r w:rsidRPr="00F31CD2">
        <w:rPr>
          <w:spacing w:val="2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confusion</w:t>
      </w:r>
      <w:r w:rsidRPr="00F31CD2">
        <w:rPr>
          <w:spacing w:val="24"/>
          <w:sz w:val="22"/>
          <w:szCs w:val="22"/>
        </w:rPr>
        <w:t xml:space="preserve"> </w:t>
      </w:r>
      <w:r w:rsidRPr="00F31CD2">
        <w:rPr>
          <w:sz w:val="22"/>
          <w:szCs w:val="22"/>
        </w:rPr>
        <w:t>to</w:t>
      </w:r>
      <w:r w:rsidRPr="00F31CD2">
        <w:rPr>
          <w:spacing w:val="2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masters</w:t>
      </w:r>
      <w:r w:rsidRPr="00F31CD2">
        <w:rPr>
          <w:spacing w:val="2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of</w:t>
      </w:r>
      <w:r w:rsidRPr="00F31CD2">
        <w:rPr>
          <w:spacing w:val="59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vessels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z w:val="22"/>
          <w:szCs w:val="22"/>
        </w:rPr>
        <w:t>moving</w:t>
      </w:r>
      <w:r w:rsidRPr="00F31CD2">
        <w:rPr>
          <w:spacing w:val="-6"/>
          <w:sz w:val="22"/>
          <w:szCs w:val="22"/>
        </w:rPr>
        <w:t xml:space="preserve"> </w:t>
      </w:r>
      <w:r w:rsidRPr="00F31CD2">
        <w:rPr>
          <w:sz w:val="22"/>
          <w:szCs w:val="22"/>
        </w:rPr>
        <w:t>from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one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vessel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traffic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service</w:t>
      </w:r>
      <w:r w:rsidRPr="00F31CD2">
        <w:rPr>
          <w:spacing w:val="-2"/>
          <w:sz w:val="22"/>
          <w:szCs w:val="22"/>
        </w:rPr>
        <w:t xml:space="preserve"> area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z w:val="22"/>
          <w:szCs w:val="22"/>
        </w:rPr>
        <w:t>to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another.</w:t>
      </w:r>
    </w:p>
    <w:p w14:paraId="61A1C8B0" w14:textId="77777777" w:rsidR="00CF6BF7" w:rsidRPr="00F31CD2" w:rsidRDefault="00CF6BF7">
      <w:pPr>
        <w:spacing w:before="6"/>
        <w:rPr>
          <w:rFonts w:ascii="Calibri" w:eastAsia="Calibri" w:hAnsi="Calibri" w:cs="Calibri"/>
        </w:rPr>
      </w:pPr>
    </w:p>
    <w:p w14:paraId="169CE8D3" w14:textId="6ABCC452" w:rsidR="00CF6BF7" w:rsidRPr="00F31CD2" w:rsidRDefault="00CA772C">
      <w:pPr>
        <w:pStyle w:val="BodyText"/>
        <w:numPr>
          <w:ilvl w:val="0"/>
          <w:numId w:val="3"/>
        </w:numPr>
        <w:tabs>
          <w:tab w:val="left" w:pos="1218"/>
        </w:tabs>
        <w:ind w:right="790" w:hanging="357"/>
        <w:jc w:val="both"/>
        <w:rPr>
          <w:sz w:val="22"/>
          <w:szCs w:val="22"/>
        </w:rPr>
      </w:pPr>
      <w:r w:rsidRPr="00F31CD2">
        <w:rPr>
          <w:sz w:val="22"/>
          <w:szCs w:val="22"/>
        </w:rPr>
        <w:t>The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level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of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safety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z w:val="22"/>
          <w:szCs w:val="22"/>
        </w:rPr>
        <w:t>and</w:t>
      </w:r>
      <w:r w:rsidRPr="00F31CD2">
        <w:rPr>
          <w:spacing w:val="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efficiency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z w:val="22"/>
          <w:szCs w:val="22"/>
        </w:rPr>
        <w:t>in</w:t>
      </w:r>
      <w:r w:rsidRPr="00F31CD2">
        <w:rPr>
          <w:spacing w:val="1"/>
          <w:sz w:val="22"/>
          <w:szCs w:val="22"/>
        </w:rPr>
        <w:t xml:space="preserve"> </w:t>
      </w:r>
      <w:r w:rsidRPr="00F31CD2">
        <w:rPr>
          <w:sz w:val="22"/>
          <w:szCs w:val="22"/>
        </w:rPr>
        <w:t>the</w:t>
      </w:r>
      <w:r w:rsidRPr="00F31CD2">
        <w:rPr>
          <w:spacing w:val="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movement</w:t>
      </w:r>
      <w:r w:rsidRPr="00F31CD2">
        <w:rPr>
          <w:spacing w:val="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of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maritime</w:t>
      </w:r>
      <w:r w:rsidRPr="00F31CD2">
        <w:rPr>
          <w:spacing w:val="4"/>
          <w:sz w:val="22"/>
          <w:szCs w:val="22"/>
        </w:rPr>
        <w:t xml:space="preserve"> </w:t>
      </w:r>
      <w:r w:rsidRPr="00F31CD2">
        <w:rPr>
          <w:sz w:val="22"/>
          <w:szCs w:val="22"/>
        </w:rPr>
        <w:t>traffic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within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z w:val="22"/>
          <w:szCs w:val="22"/>
        </w:rPr>
        <w:t>an</w:t>
      </w:r>
      <w:r w:rsidRPr="00F31CD2">
        <w:rPr>
          <w:spacing w:val="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area</w:t>
      </w:r>
      <w:r w:rsidRPr="00F31CD2">
        <w:rPr>
          <w:spacing w:val="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covered</w:t>
      </w:r>
      <w:r w:rsidRPr="00F31CD2">
        <w:rPr>
          <w:spacing w:val="81"/>
          <w:sz w:val="22"/>
          <w:szCs w:val="22"/>
        </w:rPr>
        <w:t xml:space="preserve"> </w:t>
      </w:r>
      <w:r w:rsidRPr="00F31CD2">
        <w:rPr>
          <w:sz w:val="22"/>
          <w:szCs w:val="22"/>
        </w:rPr>
        <w:t>by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z w:val="22"/>
          <w:szCs w:val="22"/>
        </w:rPr>
        <w:t>a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vessel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z w:val="22"/>
          <w:szCs w:val="22"/>
        </w:rPr>
        <w:t>traffic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service</w:t>
      </w:r>
      <w:r w:rsidRPr="00F31CD2">
        <w:rPr>
          <w:spacing w:val="-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would</w:t>
      </w:r>
      <w:r w:rsidRPr="00F31CD2">
        <w:rPr>
          <w:spacing w:val="-2"/>
          <w:sz w:val="22"/>
          <w:szCs w:val="22"/>
        </w:rPr>
        <w:t xml:space="preserve"> </w:t>
      </w:r>
      <w:r w:rsidRPr="00F31CD2">
        <w:rPr>
          <w:sz w:val="22"/>
          <w:szCs w:val="22"/>
        </w:rPr>
        <w:t>be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enhanced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z w:val="22"/>
          <w:szCs w:val="22"/>
        </w:rPr>
        <w:t>by</w:t>
      </w:r>
      <w:r w:rsidRPr="00F31CD2">
        <w:rPr>
          <w:spacing w:val="-5"/>
          <w:sz w:val="22"/>
          <w:szCs w:val="22"/>
        </w:rPr>
        <w:t xml:space="preserve"> </w:t>
      </w:r>
      <w:r w:rsidRPr="00F31CD2">
        <w:rPr>
          <w:sz w:val="22"/>
          <w:szCs w:val="22"/>
        </w:rPr>
        <w:t>ensuring</w:t>
      </w:r>
      <w:r w:rsidRPr="00F31CD2">
        <w:rPr>
          <w:spacing w:val="-6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that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z w:val="22"/>
          <w:szCs w:val="22"/>
        </w:rPr>
        <w:t>VTS</w:t>
      </w:r>
      <w:r w:rsidRPr="00F31CD2">
        <w:rPr>
          <w:spacing w:val="-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operations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z w:val="22"/>
          <w:szCs w:val="22"/>
        </w:rPr>
        <w:t>are</w:t>
      </w:r>
      <w:r w:rsidRPr="00F31CD2">
        <w:rPr>
          <w:spacing w:val="-3"/>
          <w:sz w:val="22"/>
          <w:szCs w:val="22"/>
        </w:rPr>
        <w:t xml:space="preserve"> </w:t>
      </w:r>
      <w:del w:id="18" w:author="Plenary Room" w:date="2019-09-26T16:06:00Z">
        <w:r w:rsidRPr="00F31CD2" w:rsidDel="009B57FB">
          <w:rPr>
            <w:spacing w:val="-1"/>
            <w:sz w:val="22"/>
            <w:szCs w:val="22"/>
          </w:rPr>
          <w:delText>harmonised</w:delText>
        </w:r>
      </w:del>
      <w:ins w:id="19" w:author="Plenary Room" w:date="2019-09-26T16:06:00Z">
        <w:r w:rsidR="009B57FB" w:rsidRPr="00F31CD2">
          <w:rPr>
            <w:spacing w:val="-1"/>
            <w:sz w:val="22"/>
            <w:szCs w:val="22"/>
          </w:rPr>
          <w:t>harmonized</w:t>
        </w:r>
      </w:ins>
      <w:r w:rsidRPr="00F31CD2">
        <w:rPr>
          <w:spacing w:val="71"/>
          <w:sz w:val="22"/>
          <w:szCs w:val="22"/>
        </w:rPr>
        <w:t xml:space="preserve"> </w:t>
      </w:r>
      <w:r w:rsidRPr="00F31CD2">
        <w:rPr>
          <w:sz w:val="22"/>
          <w:szCs w:val="22"/>
        </w:rPr>
        <w:t>to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ensure</w:t>
      </w:r>
      <w:r w:rsidRPr="00F31CD2">
        <w:rPr>
          <w:spacing w:val="-1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the</w:t>
      </w:r>
      <w:r w:rsidRPr="00F31CD2">
        <w:rPr>
          <w:spacing w:val="-14"/>
          <w:sz w:val="22"/>
          <w:szCs w:val="22"/>
        </w:rPr>
        <w:t xml:space="preserve"> </w:t>
      </w:r>
      <w:r w:rsidRPr="00F31CD2">
        <w:rPr>
          <w:sz w:val="22"/>
          <w:szCs w:val="22"/>
        </w:rPr>
        <w:t>delivery</w:t>
      </w:r>
      <w:r w:rsidRPr="00F31CD2">
        <w:rPr>
          <w:spacing w:val="-1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of</w:t>
      </w:r>
      <w:r w:rsidRPr="00F31CD2">
        <w:rPr>
          <w:spacing w:val="-1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precise,</w:t>
      </w:r>
      <w:r w:rsidRPr="00F31CD2">
        <w:rPr>
          <w:spacing w:val="-12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simple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and</w:t>
      </w:r>
      <w:r w:rsidRPr="00F31CD2">
        <w:rPr>
          <w:spacing w:val="-1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unambiguous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communications</w:t>
      </w:r>
      <w:r w:rsidRPr="00F31CD2">
        <w:rPr>
          <w:spacing w:val="-11"/>
          <w:sz w:val="22"/>
          <w:szCs w:val="22"/>
        </w:rPr>
        <w:t xml:space="preserve"> </w:t>
      </w:r>
      <w:r w:rsidRPr="00F31CD2">
        <w:rPr>
          <w:sz w:val="22"/>
          <w:szCs w:val="22"/>
        </w:rPr>
        <w:t>to</w:t>
      </w:r>
      <w:r w:rsidRPr="00F31CD2">
        <w:rPr>
          <w:spacing w:val="-14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the</w:t>
      </w:r>
      <w:r w:rsidRPr="00F31CD2">
        <w:rPr>
          <w:spacing w:val="-13"/>
          <w:sz w:val="22"/>
          <w:szCs w:val="22"/>
        </w:rPr>
        <w:t xml:space="preserve"> </w:t>
      </w:r>
      <w:r w:rsidRPr="00F31CD2">
        <w:rPr>
          <w:sz w:val="22"/>
          <w:szCs w:val="22"/>
        </w:rPr>
        <w:t>bridge</w:t>
      </w:r>
      <w:r w:rsidRPr="00F31CD2">
        <w:rPr>
          <w:spacing w:val="-1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team</w:t>
      </w:r>
      <w:r w:rsidRPr="00F31CD2">
        <w:rPr>
          <w:spacing w:val="87"/>
          <w:w w:val="99"/>
          <w:sz w:val="22"/>
          <w:szCs w:val="22"/>
        </w:rPr>
        <w:t xml:space="preserve"> </w:t>
      </w:r>
      <w:r w:rsidRPr="00F31CD2">
        <w:rPr>
          <w:sz w:val="22"/>
          <w:szCs w:val="22"/>
        </w:rPr>
        <w:t>and</w:t>
      </w:r>
      <w:r w:rsidRPr="00F31CD2">
        <w:rPr>
          <w:spacing w:val="-1"/>
          <w:sz w:val="22"/>
          <w:szCs w:val="22"/>
        </w:rPr>
        <w:t xml:space="preserve"> allied</w:t>
      </w:r>
      <w:r w:rsidRPr="00F31CD2">
        <w:rPr>
          <w:spacing w:val="-3"/>
          <w:sz w:val="22"/>
          <w:szCs w:val="22"/>
        </w:rPr>
        <w:t xml:space="preserve"> </w:t>
      </w:r>
      <w:r w:rsidRPr="00F31CD2">
        <w:rPr>
          <w:spacing w:val="-1"/>
          <w:sz w:val="22"/>
          <w:szCs w:val="22"/>
        </w:rPr>
        <w:t>services.</w:t>
      </w:r>
    </w:p>
    <w:p w14:paraId="1C9C94D0" w14:textId="77777777" w:rsidR="00CF6BF7" w:rsidRDefault="00CF6BF7">
      <w:pPr>
        <w:spacing w:before="8"/>
        <w:rPr>
          <w:rFonts w:ascii="Calibri" w:eastAsia="Calibri" w:hAnsi="Calibri" w:cs="Calibri"/>
          <w:sz w:val="19"/>
          <w:szCs w:val="19"/>
        </w:rPr>
      </w:pPr>
    </w:p>
    <w:p w14:paraId="3E059ED8" w14:textId="77777777" w:rsidR="00CF6BF7" w:rsidRDefault="00CA772C">
      <w:pPr>
        <w:ind w:left="713"/>
        <w:jc w:val="both"/>
        <w:rPr>
          <w:rFonts w:ascii="Calibri" w:eastAsia="Calibri" w:hAnsi="Calibri" w:cs="Calibri"/>
        </w:rPr>
      </w:pPr>
      <w:r>
        <w:rPr>
          <w:rFonts w:ascii="Calibri"/>
          <w:b/>
          <w:spacing w:val="-1"/>
          <w:sz w:val="24"/>
        </w:rPr>
        <w:t>CONSIDERING</w:t>
      </w:r>
      <w:r>
        <w:rPr>
          <w:rFonts w:ascii="Calibri"/>
          <w:b/>
          <w:spacing w:val="-3"/>
          <w:sz w:val="24"/>
        </w:rPr>
        <w:t xml:space="preserve"> </w:t>
      </w:r>
      <w:r>
        <w:rPr>
          <w:rFonts w:ascii="Calibri"/>
          <w:spacing w:val="-1"/>
        </w:rPr>
        <w:t>the</w:t>
      </w:r>
      <w:r>
        <w:rPr>
          <w:rFonts w:ascii="Calibri"/>
        </w:rPr>
        <w:t xml:space="preserve"> </w:t>
      </w:r>
      <w:r>
        <w:rPr>
          <w:rFonts w:ascii="Calibri"/>
          <w:spacing w:val="-2"/>
        </w:rPr>
        <w:t>proposals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the Vessel</w:t>
      </w:r>
      <w:r>
        <w:rPr>
          <w:rFonts w:ascii="Calibri"/>
          <w:spacing w:val="-4"/>
        </w:rPr>
        <w:t xml:space="preserve"> </w:t>
      </w:r>
      <w:r>
        <w:rPr>
          <w:rFonts w:ascii="Calibri"/>
          <w:spacing w:val="-1"/>
        </w:rPr>
        <w:t>Traffic Services</w:t>
      </w:r>
      <w:r>
        <w:rPr>
          <w:rFonts w:ascii="Calibri"/>
          <w:spacing w:val="-3"/>
        </w:rPr>
        <w:t xml:space="preserve"> </w:t>
      </w:r>
      <w:r>
        <w:rPr>
          <w:rFonts w:ascii="Calibri"/>
          <w:spacing w:val="-1"/>
        </w:rPr>
        <w:t>Committee.</w:t>
      </w:r>
    </w:p>
    <w:p w14:paraId="78AB8F8B" w14:textId="77777777" w:rsidR="00CF6BF7" w:rsidRDefault="00CF6BF7">
      <w:pPr>
        <w:spacing w:before="8"/>
        <w:rPr>
          <w:rFonts w:ascii="Calibri" w:eastAsia="Calibri" w:hAnsi="Calibri" w:cs="Calibri"/>
          <w:sz w:val="19"/>
          <w:szCs w:val="19"/>
        </w:rPr>
      </w:pPr>
    </w:p>
    <w:p w14:paraId="68AEC7D9" w14:textId="77777777" w:rsidR="00CF6BF7" w:rsidRDefault="00CA772C">
      <w:pPr>
        <w:pStyle w:val="BodyText"/>
        <w:ind w:firstLine="0"/>
        <w:jc w:val="both"/>
      </w:pPr>
      <w:r>
        <w:rPr>
          <w:b/>
          <w:spacing w:val="-1"/>
        </w:rPr>
        <w:t>ADOPTS</w:t>
      </w:r>
      <w:r>
        <w:rPr>
          <w:b/>
          <w:spacing w:val="-5"/>
        </w:rPr>
        <w:t xml:space="preserve"> </w:t>
      </w:r>
      <w:r>
        <w:rPr>
          <w:spacing w:val="-1"/>
        </w:rPr>
        <w:t>Recommendation</w:t>
      </w:r>
      <w:r>
        <w:rPr>
          <w:spacing w:val="-3"/>
        </w:rPr>
        <w:t xml:space="preserve"> </w:t>
      </w:r>
      <w:r>
        <w:rPr>
          <w:spacing w:val="-1"/>
        </w:rPr>
        <w:t>R01</w:t>
      </w:r>
      <w:r w:rsidR="00445BC8">
        <w:rPr>
          <w:spacing w:val="-1"/>
        </w:rPr>
        <w:t>19(V-119</w:t>
      </w:r>
      <w:r>
        <w:rPr>
          <w:spacing w:val="-1"/>
        </w:rPr>
        <w:t>)</w:t>
      </w:r>
      <w:r>
        <w:rPr>
          <w:spacing w:val="-8"/>
        </w:rPr>
        <w:t xml:space="preserve"> </w:t>
      </w:r>
      <w:r>
        <w:t>on</w:t>
      </w:r>
      <w:r>
        <w:rPr>
          <w:spacing w:val="-5"/>
        </w:rPr>
        <w:t xml:space="preserve"> </w:t>
      </w:r>
      <w:r w:rsidR="00445BC8">
        <w:t>t</w:t>
      </w:r>
      <w:r w:rsidR="00445BC8" w:rsidRPr="00445BC8">
        <w:t>he Implementation of Vessel Traffic Services</w:t>
      </w:r>
      <w:r>
        <w:rPr>
          <w:spacing w:val="-1"/>
        </w:rPr>
        <w:t>,</w:t>
      </w:r>
    </w:p>
    <w:p w14:paraId="1435AF85" w14:textId="77777777" w:rsidR="00CF6BF7" w:rsidRDefault="00CF6BF7">
      <w:pPr>
        <w:spacing w:before="8"/>
        <w:rPr>
          <w:rFonts w:ascii="Calibri" w:eastAsia="Calibri" w:hAnsi="Calibri" w:cs="Calibri"/>
          <w:sz w:val="19"/>
          <w:szCs w:val="19"/>
        </w:rPr>
      </w:pPr>
    </w:p>
    <w:p w14:paraId="6A9B3311" w14:textId="54745626" w:rsidR="00CF6BF7" w:rsidRDefault="00CA772C">
      <w:pPr>
        <w:pStyle w:val="BodyText"/>
        <w:ind w:right="1650" w:firstLine="0"/>
        <w:jc w:val="both"/>
      </w:pPr>
      <w:r>
        <w:rPr>
          <w:b/>
          <w:spacing w:val="-1"/>
        </w:rPr>
        <w:t>RECOMMENDS</w:t>
      </w:r>
      <w:r>
        <w:rPr>
          <w:b/>
          <w:spacing w:val="-3"/>
        </w:rPr>
        <w:t xml:space="preserve"> </w:t>
      </w:r>
      <w:r>
        <w:rPr>
          <w:spacing w:val="-1"/>
        </w:rPr>
        <w:t>that Competent Authorities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VTS</w:t>
      </w:r>
      <w:r>
        <w:rPr>
          <w:spacing w:val="-2"/>
        </w:rPr>
        <w:t xml:space="preserve"> </w:t>
      </w:r>
      <w:r>
        <w:rPr>
          <w:spacing w:val="-1"/>
        </w:rPr>
        <w:t>Authorities</w:t>
      </w:r>
      <w:r>
        <w:rPr>
          <w:spacing w:val="-3"/>
        </w:rPr>
        <w:t xml:space="preserve"> </w:t>
      </w:r>
      <w:r>
        <w:rPr>
          <w:spacing w:val="-1"/>
        </w:rPr>
        <w:t>contribute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precise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84"/>
        </w:rPr>
        <w:t xml:space="preserve"> </w:t>
      </w:r>
      <w:r>
        <w:rPr>
          <w:spacing w:val="-1"/>
        </w:rPr>
        <w:t>unambiguous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4"/>
        </w:rPr>
        <w:t xml:space="preserve"> </w:t>
      </w:r>
      <w:r>
        <w:t>VTS</w:t>
      </w:r>
      <w:r>
        <w:rPr>
          <w:spacing w:val="-4"/>
        </w:rPr>
        <w:t xml:space="preserve"> </w:t>
      </w:r>
      <w:r>
        <w:rPr>
          <w:spacing w:val="-1"/>
        </w:rPr>
        <w:t>operations</w:t>
      </w:r>
      <w:r>
        <w:rPr>
          <w:spacing w:val="-2"/>
        </w:rPr>
        <w:t xml:space="preserve"> </w:t>
      </w:r>
      <w:r>
        <w:rPr>
          <w:spacing w:val="-1"/>
        </w:rPr>
        <w:t>with the</w:t>
      </w:r>
      <w:r>
        <w:rPr>
          <w:spacing w:val="-6"/>
        </w:rPr>
        <w:t xml:space="preserve"> </w:t>
      </w:r>
      <w:r>
        <w:t>traffic</w:t>
      </w:r>
      <w:r>
        <w:rPr>
          <w:spacing w:val="-3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rPr>
          <w:spacing w:val="-1"/>
        </w:rPr>
        <w:t>implementing</w:t>
      </w:r>
      <w:r>
        <w:rPr>
          <w:spacing w:val="-4"/>
        </w:rPr>
        <w:t xml:space="preserve"> </w:t>
      </w:r>
      <w:del w:id="20" w:author="Plenary Room" w:date="2019-09-26T16:06:00Z">
        <w:r w:rsidDel="009B57FB">
          <w:rPr>
            <w:spacing w:val="-1"/>
          </w:rPr>
          <w:delText>harmonised</w:delText>
        </w:r>
      </w:del>
      <w:ins w:id="21" w:author="Plenary Room" w:date="2019-09-26T16:06:00Z">
        <w:r w:rsidR="009B57FB">
          <w:rPr>
            <w:spacing w:val="-1"/>
          </w:rPr>
          <w:t>harmonized</w:t>
        </w:r>
      </w:ins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87"/>
        </w:rPr>
        <w:t xml:space="preserve"> </w:t>
      </w:r>
      <w:del w:id="22" w:author="Plenary Room" w:date="2019-09-26T16:06:00Z">
        <w:r w:rsidDel="009B57FB">
          <w:rPr>
            <w:spacing w:val="-1"/>
          </w:rPr>
          <w:delText>standardised</w:delText>
        </w:r>
      </w:del>
      <w:ins w:id="23" w:author="Plenary Room" w:date="2019-09-26T16:06:00Z">
        <w:r w:rsidR="009B57FB">
          <w:rPr>
            <w:spacing w:val="-1"/>
          </w:rPr>
          <w:t>standardized</w:t>
        </w:r>
      </w:ins>
      <w:bookmarkStart w:id="24" w:name="_GoBack"/>
      <w:bookmarkEnd w:id="24"/>
      <w:r>
        <w:rPr>
          <w:spacing w:val="-2"/>
        </w:rPr>
        <w:t xml:space="preserve"> </w:t>
      </w:r>
      <w:r>
        <w:rPr>
          <w:spacing w:val="-1"/>
        </w:rPr>
        <w:t>VTS</w:t>
      </w:r>
      <w:r>
        <w:rPr>
          <w:spacing w:val="-3"/>
        </w:rPr>
        <w:t xml:space="preserve"> </w:t>
      </w:r>
      <w:r>
        <w:rPr>
          <w:spacing w:val="-1"/>
        </w:rPr>
        <w:t>operations.</w:t>
      </w:r>
    </w:p>
    <w:p w14:paraId="5F030464" w14:textId="77777777" w:rsidR="00CF6BF7" w:rsidRDefault="00CA772C">
      <w:pPr>
        <w:pStyle w:val="BodyText"/>
        <w:spacing w:before="120"/>
        <w:ind w:right="1654" w:firstLine="0"/>
        <w:jc w:val="both"/>
      </w:pPr>
      <w:r>
        <w:rPr>
          <w:b/>
        </w:rPr>
        <w:t>INVITES</w:t>
      </w:r>
      <w:r>
        <w:rPr>
          <w:b/>
          <w:spacing w:val="-6"/>
        </w:rPr>
        <w:t xml:space="preserve"> </w:t>
      </w:r>
      <w:r>
        <w:rPr>
          <w:spacing w:val="-1"/>
        </w:rPr>
        <w:t>Members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1"/>
        </w:rPr>
        <w:t>Competent Authorities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rPr>
          <w:spacing w:val="-1"/>
        </w:rPr>
        <w:t>Vessel</w:t>
      </w:r>
      <w:r>
        <w:rPr>
          <w:spacing w:val="-5"/>
        </w:rPr>
        <w:t xml:space="preserve"> </w:t>
      </w:r>
      <w:r>
        <w:rPr>
          <w:spacing w:val="-1"/>
        </w:rPr>
        <w:t>Traffic</w:t>
      </w:r>
      <w:r>
        <w:rPr>
          <w:spacing w:val="-3"/>
        </w:rPr>
        <w:t xml:space="preserve"> </w:t>
      </w:r>
      <w:r>
        <w:rPr>
          <w:spacing w:val="-1"/>
        </w:rPr>
        <w:t>Services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implement the</w:t>
      </w:r>
      <w:r>
        <w:rPr>
          <w:spacing w:val="83"/>
          <w:w w:val="99"/>
        </w:rPr>
        <w:t xml:space="preserve"> </w:t>
      </w:r>
      <w:r>
        <w:t>provisions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"/>
        </w:rPr>
        <w:t>the Recommendation and its</w:t>
      </w:r>
      <w:r>
        <w:rPr>
          <w:spacing w:val="-2"/>
        </w:rPr>
        <w:t xml:space="preserve"> </w:t>
      </w:r>
      <w:r>
        <w:rPr>
          <w:spacing w:val="-1"/>
        </w:rPr>
        <w:t>associated</w:t>
      </w:r>
      <w:r>
        <w:rPr>
          <w:spacing w:val="-4"/>
        </w:rPr>
        <w:t xml:space="preserve"> </w:t>
      </w:r>
      <w:r>
        <w:rPr>
          <w:spacing w:val="-1"/>
        </w:rPr>
        <w:t>guidelines</w:t>
      </w:r>
      <w:r>
        <w:rPr>
          <w:spacing w:val="-2"/>
        </w:rPr>
        <w:t xml:space="preserve"> </w:t>
      </w:r>
      <w:r>
        <w:rPr>
          <w:spacing w:val="-1"/>
        </w:rPr>
        <w:t>on VTS</w:t>
      </w:r>
      <w:r>
        <w:rPr>
          <w:spacing w:val="-2"/>
        </w:rPr>
        <w:t xml:space="preserve"> </w:t>
      </w:r>
      <w:r w:rsidR="00D25468">
        <w:rPr>
          <w:spacing w:val="-1"/>
        </w:rPr>
        <w:t>Implementation</w:t>
      </w:r>
      <w:r>
        <w:rPr>
          <w:spacing w:val="-1"/>
        </w:rPr>
        <w:t>.</w:t>
      </w:r>
    </w:p>
    <w:p w14:paraId="11CC5BC7" w14:textId="77777777" w:rsidR="00CF6BF7" w:rsidRDefault="00CA772C">
      <w:pPr>
        <w:pStyle w:val="BodyText"/>
        <w:spacing w:before="120"/>
        <w:ind w:right="864" w:firstLine="0"/>
      </w:pPr>
      <w:r>
        <w:rPr>
          <w:b/>
          <w:spacing w:val="-1"/>
        </w:rPr>
        <w:t>REQUESTS</w:t>
      </w:r>
      <w:r>
        <w:rPr>
          <w:b/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Vessel</w:t>
      </w:r>
      <w:r>
        <w:rPr>
          <w:spacing w:val="-2"/>
        </w:rPr>
        <w:t xml:space="preserve"> </w:t>
      </w:r>
      <w:r>
        <w:rPr>
          <w:spacing w:val="-1"/>
        </w:rPr>
        <w:t>Traffic</w:t>
      </w:r>
      <w:r>
        <w:rPr>
          <w:spacing w:val="-3"/>
        </w:rPr>
        <w:t xml:space="preserve"> </w:t>
      </w:r>
      <w:r>
        <w:rPr>
          <w:spacing w:val="-1"/>
        </w:rPr>
        <w:t>Services</w:t>
      </w:r>
      <w:r>
        <w:rPr>
          <w:spacing w:val="-3"/>
        </w:rPr>
        <w:t xml:space="preserve"> </w:t>
      </w:r>
      <w:r>
        <w:rPr>
          <w:spacing w:val="-1"/>
        </w:rPr>
        <w:t>Committee</w:t>
      </w:r>
      <w:r>
        <w:rPr>
          <w:spacing w:val="-4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such other committee</w:t>
      </w:r>
      <w:r>
        <w:rPr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Council</w:t>
      </w:r>
      <w:r>
        <w:rPr>
          <w:spacing w:val="-5"/>
        </w:rPr>
        <w:t xml:space="preserve"> </w:t>
      </w:r>
      <w:r>
        <w:t>may</w:t>
      </w:r>
      <w:r>
        <w:rPr>
          <w:spacing w:val="65"/>
          <w:w w:val="99"/>
        </w:rPr>
        <w:t xml:space="preserve"> </w:t>
      </w:r>
      <w:r>
        <w:t>direct</w:t>
      </w:r>
      <w:r>
        <w:rPr>
          <w:spacing w:val="-5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keep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-3"/>
        </w:rPr>
        <w:t xml:space="preserve"> </w:t>
      </w:r>
      <w:r>
        <w:rPr>
          <w:spacing w:val="-1"/>
        </w:rPr>
        <w:t>Recommendation</w:t>
      </w:r>
      <w:r>
        <w:rPr>
          <w:spacing w:val="-4"/>
        </w:rPr>
        <w:t xml:space="preserve"> </w:t>
      </w:r>
      <w:r>
        <w:t>under</w:t>
      </w:r>
      <w:r>
        <w:rPr>
          <w:spacing w:val="-3"/>
        </w:rPr>
        <w:t xml:space="preserve"> </w:t>
      </w:r>
      <w:r>
        <w:rPr>
          <w:spacing w:val="-1"/>
        </w:rPr>
        <w:t>review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propose</w:t>
      </w:r>
      <w:r>
        <w:rPr>
          <w:spacing w:val="-4"/>
        </w:rPr>
        <w:t xml:space="preserve"> </w:t>
      </w:r>
      <w:r>
        <w:rPr>
          <w:spacing w:val="-1"/>
        </w:rPr>
        <w:t>amendments</w:t>
      </w:r>
      <w:r>
        <w:rPr>
          <w:spacing w:val="-5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rPr>
          <w:spacing w:val="-1"/>
        </w:rPr>
        <w:t>necessary.</w:t>
      </w:r>
    </w:p>
    <w:sectPr w:rsidR="00CF6BF7">
      <w:headerReference w:type="default" r:id="rId14"/>
      <w:pgSz w:w="11910" w:h="16840"/>
      <w:pgMar w:top="1120" w:right="0" w:bottom="1500" w:left="760" w:header="0" w:footer="13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2B4056" w14:textId="77777777" w:rsidR="000159DF" w:rsidRDefault="000159DF">
      <w:r>
        <w:separator/>
      </w:r>
    </w:p>
  </w:endnote>
  <w:endnote w:type="continuationSeparator" w:id="0">
    <w:p w14:paraId="1E6E7CB3" w14:textId="77777777" w:rsidR="000159DF" w:rsidRDefault="00015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89D90" w14:textId="6C985FC5" w:rsidR="00CF6BF7" w:rsidRDefault="005B7E0F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309384" behindDoc="1" locked="0" layoutInCell="1" allowOverlap="1" wp14:anchorId="67D0FF78" wp14:editId="2361737E">
              <wp:simplePos x="0" y="0"/>
              <wp:positionH relativeFrom="page">
                <wp:posOffset>563245</wp:posOffset>
              </wp:positionH>
              <wp:positionV relativeFrom="page">
                <wp:posOffset>9905365</wp:posOffset>
              </wp:positionV>
              <wp:extent cx="3729355" cy="259080"/>
              <wp:effectExtent l="1270" t="0" r="317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9355" cy="259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CB78A6" w14:textId="77777777" w:rsidR="00CF6BF7" w:rsidRDefault="00CA772C">
                          <w:pPr>
                            <w:spacing w:line="174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sz w:val="15"/>
                            </w:rPr>
                            <w:t xml:space="preserve">IALA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2"/>
                              <w:sz w:val="15"/>
                            </w:rPr>
                            <w:t>RECOMMENDATION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1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2"/>
                              <w:sz w:val="15"/>
                            </w:rPr>
                            <w:t>R01</w:t>
                          </w:r>
                          <w:r w:rsidR="009E5613">
                            <w:rPr>
                              <w:rFonts w:ascii="Calibri"/>
                              <w:b/>
                              <w:color w:val="00558C"/>
                              <w:spacing w:val="-2"/>
                              <w:sz w:val="15"/>
                            </w:rPr>
                            <w:t>19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2"/>
                              <w:sz w:val="15"/>
                            </w:rPr>
                            <w:t>(V-1</w:t>
                          </w:r>
                          <w:r w:rsidR="009E5613">
                            <w:rPr>
                              <w:rFonts w:ascii="Calibri"/>
                              <w:b/>
                              <w:color w:val="00558C"/>
                              <w:spacing w:val="-2"/>
                              <w:sz w:val="15"/>
                            </w:rPr>
                            <w:t>19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2"/>
                              <w:sz w:val="15"/>
                            </w:rPr>
                            <w:t>)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z w:val="15"/>
                            </w:rPr>
                            <w:t xml:space="preserve"> -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sz w:val="15"/>
                            </w:rPr>
                            <w:t xml:space="preserve"> </w:t>
                          </w:r>
                          <w:r w:rsidR="00445BC8" w:rsidRPr="00445BC8">
                            <w:rPr>
                              <w:rFonts w:ascii="Calibri"/>
                              <w:b/>
                              <w:color w:val="00558C"/>
                              <w:spacing w:val="-1"/>
                              <w:sz w:val="15"/>
                            </w:rPr>
                            <w:t>The Implementation of Vessel Traffic Services</w:t>
                          </w:r>
                        </w:p>
                        <w:p w14:paraId="69E02C14" w14:textId="77777777" w:rsidR="00CF6BF7" w:rsidRDefault="00CA772C">
                          <w:pPr>
                            <w:spacing w:before="33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sz w:val="15"/>
                            </w:rPr>
                            <w:t>Edition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3"/>
                              <w:sz w:val="15"/>
                            </w:rPr>
                            <w:t xml:space="preserve"> </w:t>
                          </w:r>
                          <w:r w:rsidRPr="009E5613">
                            <w:rPr>
                              <w:rFonts w:ascii="Calibri"/>
                              <w:b/>
                              <w:color w:val="00558C"/>
                              <w:sz w:val="15"/>
                              <w:highlight w:val="yellow"/>
                            </w:rPr>
                            <w:t>3.0</w:t>
                          </w:r>
                          <w:r w:rsidRPr="009E5613">
                            <w:rPr>
                              <w:rFonts w:ascii="Calibri"/>
                              <w:b/>
                              <w:color w:val="00558C"/>
                              <w:spacing w:val="-3"/>
                              <w:sz w:val="15"/>
                              <w:highlight w:val="yellow"/>
                            </w:rPr>
                            <w:t xml:space="preserve"> </w:t>
                          </w:r>
                          <w:r w:rsidRPr="009E5613">
                            <w:rPr>
                              <w:rFonts w:ascii="Calibri"/>
                              <w:b/>
                              <w:color w:val="00558C"/>
                              <w:spacing w:val="-1"/>
                              <w:sz w:val="15"/>
                              <w:highlight w:val="yellow"/>
                            </w:rPr>
                            <w:t>December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2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pacing w:val="-1"/>
                              <w:sz w:val="15"/>
                            </w:rPr>
                            <w:t>201</w:t>
                          </w:r>
                          <w:r w:rsidR="009E5613">
                            <w:rPr>
                              <w:rFonts w:ascii="Calibri"/>
                              <w:b/>
                              <w:color w:val="00558C"/>
                              <w:spacing w:val="-1"/>
                              <w:sz w:val="15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7D0FF7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4.35pt;margin-top:779.95pt;width:293.65pt;height:20.4pt;z-index:-7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" filled="f" stroked="f">
              <v:textbox inset="0,0,0,0">
                <w:txbxContent>
                  <w:p w14:paraId="05CB78A6" w14:textId="77777777" w:rsidR="00CF6BF7" w:rsidRDefault="00CA772C">
                    <w:pPr>
                      <w:spacing w:line="174" w:lineRule="exact"/>
                      <w:ind w:left="20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>
                      <w:rPr>
                        <w:rFonts w:ascii="Calibri"/>
                        <w:b/>
                        <w:color w:val="00558C"/>
                        <w:spacing w:val="-1"/>
                        <w:sz w:val="15"/>
                      </w:rPr>
                      <w:t xml:space="preserve">IALA </w:t>
                    </w:r>
                    <w:r>
                      <w:rPr>
                        <w:rFonts w:ascii="Calibri"/>
                        <w:b/>
                        <w:color w:val="00558C"/>
                        <w:spacing w:val="-2"/>
                        <w:sz w:val="15"/>
                      </w:rPr>
                      <w:t>RECOMMENDATION</w:t>
                    </w:r>
                    <w:r>
                      <w:rPr>
                        <w:rFonts w:ascii="Calibri"/>
                        <w:b/>
                        <w:color w:val="00558C"/>
                        <w:spacing w:val="1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2"/>
                        <w:sz w:val="15"/>
                      </w:rPr>
                      <w:t>R01</w:t>
                    </w:r>
                    <w:r w:rsidR="009E5613">
                      <w:rPr>
                        <w:rFonts w:ascii="Calibri"/>
                        <w:b/>
                        <w:color w:val="00558C"/>
                        <w:spacing w:val="-2"/>
                        <w:sz w:val="15"/>
                      </w:rPr>
                      <w:t>19</w:t>
                    </w:r>
                    <w:r>
                      <w:rPr>
                        <w:rFonts w:ascii="Calibri"/>
                        <w:b/>
                        <w:color w:val="00558C"/>
                        <w:spacing w:val="-2"/>
                        <w:sz w:val="15"/>
                      </w:rPr>
                      <w:t>(V-1</w:t>
                    </w:r>
                    <w:r w:rsidR="009E5613">
                      <w:rPr>
                        <w:rFonts w:ascii="Calibri"/>
                        <w:b/>
                        <w:color w:val="00558C"/>
                        <w:spacing w:val="-2"/>
                        <w:sz w:val="15"/>
                      </w:rPr>
                      <w:t>19</w:t>
                    </w:r>
                    <w:r>
                      <w:rPr>
                        <w:rFonts w:ascii="Calibri"/>
                        <w:b/>
                        <w:color w:val="00558C"/>
                        <w:spacing w:val="-2"/>
                        <w:sz w:val="15"/>
                      </w:rPr>
                      <w:t>)</w:t>
                    </w:r>
                    <w:r>
                      <w:rPr>
                        <w:rFonts w:ascii="Calibri"/>
                        <w:b/>
                        <w:color w:val="00558C"/>
                        <w:sz w:val="15"/>
                      </w:rPr>
                      <w:t xml:space="preserve"> -</w:t>
                    </w:r>
                    <w:r>
                      <w:rPr>
                        <w:rFonts w:ascii="Calibri"/>
                        <w:b/>
                        <w:color w:val="00558C"/>
                        <w:spacing w:val="-1"/>
                        <w:sz w:val="15"/>
                      </w:rPr>
                      <w:t xml:space="preserve"> </w:t>
                    </w:r>
                    <w:r w:rsidR="00445BC8" w:rsidRPr="00445BC8">
                      <w:rPr>
                        <w:rFonts w:ascii="Calibri"/>
                        <w:b/>
                        <w:color w:val="00558C"/>
                        <w:spacing w:val="-1"/>
                        <w:sz w:val="15"/>
                      </w:rPr>
                      <w:t>The Implementation of Vessel Traffic Services</w:t>
                    </w:r>
                  </w:p>
                  <w:p w14:paraId="69E02C14" w14:textId="77777777" w:rsidR="00CF6BF7" w:rsidRDefault="00CA772C">
                    <w:pPr>
                      <w:spacing w:before="33"/>
                      <w:ind w:left="20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>
                      <w:rPr>
                        <w:rFonts w:ascii="Calibri"/>
                        <w:b/>
                        <w:color w:val="00558C"/>
                        <w:spacing w:val="-1"/>
                        <w:sz w:val="15"/>
                      </w:rPr>
                      <w:t>Edition</w:t>
                    </w:r>
                    <w:r>
                      <w:rPr>
                        <w:rFonts w:ascii="Calibri"/>
                        <w:b/>
                        <w:color w:val="00558C"/>
                        <w:spacing w:val="-3"/>
                        <w:sz w:val="15"/>
                      </w:rPr>
                      <w:t xml:space="preserve"> </w:t>
                    </w:r>
                    <w:r w:rsidRPr="009E5613">
                      <w:rPr>
                        <w:rFonts w:ascii="Calibri"/>
                        <w:b/>
                        <w:color w:val="00558C"/>
                        <w:sz w:val="15"/>
                        <w:highlight w:val="yellow"/>
                      </w:rPr>
                      <w:t>3.0</w:t>
                    </w:r>
                    <w:r w:rsidRPr="009E5613">
                      <w:rPr>
                        <w:rFonts w:ascii="Calibri"/>
                        <w:b/>
                        <w:color w:val="00558C"/>
                        <w:spacing w:val="-3"/>
                        <w:sz w:val="15"/>
                        <w:highlight w:val="yellow"/>
                      </w:rPr>
                      <w:t xml:space="preserve"> </w:t>
                    </w:r>
                    <w:r w:rsidRPr="009E5613">
                      <w:rPr>
                        <w:rFonts w:ascii="Calibri"/>
                        <w:b/>
                        <w:color w:val="00558C"/>
                        <w:spacing w:val="-1"/>
                        <w:sz w:val="15"/>
                        <w:highlight w:val="yellow"/>
                      </w:rPr>
                      <w:t>December</w:t>
                    </w:r>
                    <w:r>
                      <w:rPr>
                        <w:rFonts w:ascii="Calibri"/>
                        <w:b/>
                        <w:color w:val="00558C"/>
                        <w:spacing w:val="-2"/>
                        <w:sz w:val="15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color w:val="00558C"/>
                        <w:spacing w:val="-1"/>
                        <w:sz w:val="15"/>
                      </w:rPr>
                      <w:t>201</w:t>
                    </w:r>
                    <w:r w:rsidR="009E5613">
                      <w:rPr>
                        <w:rFonts w:ascii="Calibri"/>
                        <w:b/>
                        <w:color w:val="00558C"/>
                        <w:spacing w:val="-1"/>
                        <w:sz w:val="15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503309360" behindDoc="1" locked="0" layoutInCell="1" allowOverlap="1" wp14:anchorId="57E57F06" wp14:editId="50B85757">
              <wp:simplePos x="0" y="0"/>
              <wp:positionH relativeFrom="page">
                <wp:posOffset>557530</wp:posOffset>
              </wp:positionH>
              <wp:positionV relativeFrom="page">
                <wp:posOffset>9724390</wp:posOffset>
              </wp:positionV>
              <wp:extent cx="6517005" cy="1270"/>
              <wp:effectExtent l="5080" t="8890" r="12065" b="889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17005" cy="1270"/>
                        <a:chOff x="878" y="15314"/>
                        <a:chExt cx="10263" cy="2"/>
                      </a:xfrm>
                    </wpg:grpSpPr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878" y="15314"/>
                          <a:ext cx="10263" cy="2"/>
                        </a:xfrm>
                        <a:custGeom>
                          <a:avLst/>
                          <a:gdLst>
                            <a:gd name="T0" fmla="+- 0 878 878"/>
                            <a:gd name="T1" fmla="*/ T0 w 10263"/>
                            <a:gd name="T2" fmla="+- 0 11141 878"/>
                            <a:gd name="T3" fmla="*/ T2 w 102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63">
                              <a:moveTo>
                                <a:pt x="0" y="0"/>
                              </a:moveTo>
                              <a:lnTo>
                                <a:pt x="10263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9D9C297" id="Group 4" o:spid="_x0000_s1026" style="position:absolute;margin-left:43.9pt;margin-top:765.7pt;width:513.15pt;height:.1pt;z-index:-7120;mso-position-horizontal-relative:page;mso-position-vertical-relative:page" coordorigin="878,15314" coordsize="1026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">
              <v:shape id="Freeform 5" o:spid="_x0000_s1027" style="position:absolute;left:878;top:15314;width:10263;height:2;visibility:visible;mso-wrap-style:square;v-text-anchor:top" coordsize="102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" path="m,l10263,e" filled="f" strokeweight=".58pt">
                <v:path arrowok="t" o:connecttype="custom" o:connectlocs="0,0;10263,0" o:connectangles="0,0"/>
              </v:shape>
              <w10:wrap anchorx="page" anchory="page"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503309408" behindDoc="1" locked="0" layoutInCell="1" allowOverlap="1" wp14:anchorId="1A47009E" wp14:editId="5DAFF9AA">
              <wp:simplePos x="0" y="0"/>
              <wp:positionH relativeFrom="page">
                <wp:posOffset>6923405</wp:posOffset>
              </wp:positionH>
              <wp:positionV relativeFrom="page">
                <wp:posOffset>10042525</wp:posOffset>
              </wp:positionV>
              <wp:extent cx="160020" cy="121920"/>
              <wp:effectExtent l="0" t="3175" r="317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21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7B3C78" w14:textId="06E687B5" w:rsidR="00CF6BF7" w:rsidRDefault="00CA772C">
                          <w:pPr>
                            <w:spacing w:line="174" w:lineRule="exact"/>
                            <w:ind w:left="20"/>
                            <w:rPr>
                              <w:rFonts w:ascii="Calibri" w:eastAsia="Calibri" w:hAnsi="Calibri" w:cs="Calibri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alibri"/>
                              <w:b/>
                              <w:color w:val="00558C"/>
                              <w:sz w:val="15"/>
                            </w:rPr>
                            <w:t xml:space="preserve">P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color w:val="00558C"/>
                              <w:sz w:val="1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B57FB">
                            <w:rPr>
                              <w:rFonts w:ascii="Calibri"/>
                              <w:b/>
                              <w:noProof/>
                              <w:color w:val="00558C"/>
                              <w:sz w:val="15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47009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545.15pt;margin-top:790.75pt;width:12.6pt;height:9.6pt;z-index:-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hr1rQIAAK8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" filled="f" stroked="f">
              <v:textbox inset="0,0,0,0">
                <w:txbxContent>
                  <w:p w14:paraId="427B3C78" w14:textId="06E687B5" w:rsidR="00CF6BF7" w:rsidRDefault="00CA772C">
                    <w:pPr>
                      <w:spacing w:line="174" w:lineRule="exact"/>
                      <w:ind w:left="20"/>
                      <w:rPr>
                        <w:rFonts w:ascii="Calibri" w:eastAsia="Calibri" w:hAnsi="Calibri" w:cs="Calibri"/>
                        <w:sz w:val="15"/>
                        <w:szCs w:val="15"/>
                      </w:rPr>
                    </w:pPr>
                    <w:r>
                      <w:rPr>
                        <w:rFonts w:ascii="Calibri"/>
                        <w:b/>
                        <w:color w:val="00558C"/>
                        <w:sz w:val="15"/>
                      </w:rPr>
                      <w:t xml:space="preserve">P </w:t>
                    </w:r>
                    <w:r>
                      <w:fldChar w:fldCharType="begin"/>
                    </w:r>
                    <w:r>
                      <w:rPr>
                        <w:rFonts w:ascii="Calibri"/>
                        <w:b/>
                        <w:color w:val="00558C"/>
                        <w:sz w:val="1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B57FB">
                      <w:rPr>
                        <w:rFonts w:ascii="Calibri"/>
                        <w:b/>
                        <w:noProof/>
                        <w:color w:val="00558C"/>
                        <w:sz w:val="15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2FF7C" w14:textId="77777777" w:rsidR="000159DF" w:rsidRDefault="000159DF">
      <w:r>
        <w:separator/>
      </w:r>
    </w:p>
  </w:footnote>
  <w:footnote w:type="continuationSeparator" w:id="0">
    <w:p w14:paraId="591332AC" w14:textId="77777777" w:rsidR="000159DF" w:rsidRDefault="00015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A6CAA" w14:textId="0BBAF510" w:rsidR="00CF6BF7" w:rsidRDefault="005B7E0F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503309336" behindDoc="1" locked="0" layoutInCell="1" allowOverlap="1" wp14:anchorId="7DD1770C" wp14:editId="63A3532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19455" cy="719455"/>
          <wp:effectExtent l="0" t="0" r="0" b="0"/>
          <wp:wrapNone/>
          <wp:docPr id="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FB209" w14:textId="16CD7935" w:rsidR="00CF6BF7" w:rsidRDefault="005B7E0F">
    <w:pPr>
      <w:spacing w:line="14" w:lineRule="auto"/>
      <w:rPr>
        <w:sz w:val="20"/>
        <w:szCs w:val="20"/>
      </w:rPr>
    </w:pPr>
    <w:r>
      <w:rPr>
        <w:noProof/>
        <w:lang w:val="en-GB" w:eastAsia="en-GB"/>
      </w:rPr>
      <w:drawing>
        <wp:anchor distT="0" distB="0" distL="114300" distR="114300" simplePos="0" relativeHeight="503309432" behindDoc="1" locked="0" layoutInCell="1" allowOverlap="1" wp14:anchorId="30EF7568" wp14:editId="7A3D2550">
          <wp:simplePos x="0" y="0"/>
          <wp:positionH relativeFrom="page">
            <wp:posOffset>6850380</wp:posOffset>
          </wp:positionH>
          <wp:positionV relativeFrom="page">
            <wp:posOffset>3810</wp:posOffset>
          </wp:positionV>
          <wp:extent cx="709930" cy="719455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20A43"/>
    <w:multiLevelType w:val="hybridMultilevel"/>
    <w:tmpl w:val="A1049448"/>
    <w:lvl w:ilvl="0" w:tplc="2FC04EA8">
      <w:start w:val="1"/>
      <w:numFmt w:val="decimal"/>
      <w:lvlText w:val="%1."/>
      <w:lvlJc w:val="left"/>
      <w:pPr>
        <w:ind w:left="1217" w:hanging="358"/>
      </w:pPr>
      <w:rPr>
        <w:rFonts w:ascii="Calibri" w:eastAsia="Calibri" w:hAnsi="Calibri" w:hint="default"/>
        <w:sz w:val="24"/>
        <w:szCs w:val="24"/>
      </w:rPr>
    </w:lvl>
    <w:lvl w:ilvl="1" w:tplc="F906155E">
      <w:start w:val="1"/>
      <w:numFmt w:val="bullet"/>
      <w:lvlText w:val=""/>
      <w:lvlJc w:val="left"/>
      <w:pPr>
        <w:ind w:left="1580" w:hanging="361"/>
      </w:pPr>
      <w:rPr>
        <w:rFonts w:ascii="Symbol" w:eastAsia="Symbol" w:hAnsi="Symbol" w:hint="default"/>
        <w:sz w:val="22"/>
        <w:szCs w:val="22"/>
      </w:rPr>
    </w:lvl>
    <w:lvl w:ilvl="2" w:tplc="2CAE5B0E">
      <w:start w:val="1"/>
      <w:numFmt w:val="bullet"/>
      <w:lvlText w:val="•"/>
      <w:lvlJc w:val="left"/>
      <w:pPr>
        <w:ind w:left="2643" w:hanging="361"/>
      </w:pPr>
      <w:rPr>
        <w:rFonts w:hint="default"/>
      </w:rPr>
    </w:lvl>
    <w:lvl w:ilvl="3" w:tplc="99143AFE">
      <w:start w:val="1"/>
      <w:numFmt w:val="bullet"/>
      <w:lvlText w:val="•"/>
      <w:lvlJc w:val="left"/>
      <w:pPr>
        <w:ind w:left="3706" w:hanging="361"/>
      </w:pPr>
      <w:rPr>
        <w:rFonts w:hint="default"/>
      </w:rPr>
    </w:lvl>
    <w:lvl w:ilvl="4" w:tplc="6D98C16E">
      <w:start w:val="1"/>
      <w:numFmt w:val="bullet"/>
      <w:lvlText w:val="•"/>
      <w:lvlJc w:val="left"/>
      <w:pPr>
        <w:ind w:left="4769" w:hanging="361"/>
      </w:pPr>
      <w:rPr>
        <w:rFonts w:hint="default"/>
      </w:rPr>
    </w:lvl>
    <w:lvl w:ilvl="5" w:tplc="35D8F2FE">
      <w:start w:val="1"/>
      <w:numFmt w:val="bullet"/>
      <w:lvlText w:val="•"/>
      <w:lvlJc w:val="left"/>
      <w:pPr>
        <w:ind w:left="5832" w:hanging="361"/>
      </w:pPr>
      <w:rPr>
        <w:rFonts w:hint="default"/>
      </w:rPr>
    </w:lvl>
    <w:lvl w:ilvl="6" w:tplc="7D98985E">
      <w:start w:val="1"/>
      <w:numFmt w:val="bullet"/>
      <w:lvlText w:val="•"/>
      <w:lvlJc w:val="left"/>
      <w:pPr>
        <w:ind w:left="6894" w:hanging="361"/>
      </w:pPr>
      <w:rPr>
        <w:rFonts w:hint="default"/>
      </w:rPr>
    </w:lvl>
    <w:lvl w:ilvl="7" w:tplc="BDC0F8B8">
      <w:start w:val="1"/>
      <w:numFmt w:val="bullet"/>
      <w:lvlText w:val="•"/>
      <w:lvlJc w:val="left"/>
      <w:pPr>
        <w:ind w:left="7957" w:hanging="361"/>
      </w:pPr>
      <w:rPr>
        <w:rFonts w:hint="default"/>
      </w:rPr>
    </w:lvl>
    <w:lvl w:ilvl="8" w:tplc="55FC0E12">
      <w:start w:val="1"/>
      <w:numFmt w:val="bullet"/>
      <w:lvlText w:val="•"/>
      <w:lvlJc w:val="left"/>
      <w:pPr>
        <w:ind w:left="9020" w:hanging="361"/>
      </w:pPr>
      <w:rPr>
        <w:rFonts w:hint="default"/>
      </w:rPr>
    </w:lvl>
  </w:abstractNum>
  <w:abstractNum w:abstractNumId="1" w15:restartNumberingAfterBreak="0">
    <w:nsid w:val="22C21D46"/>
    <w:multiLevelType w:val="hybridMultilevel"/>
    <w:tmpl w:val="918AFC90"/>
    <w:lvl w:ilvl="0" w:tplc="D8D4B79A">
      <w:start w:val="1"/>
      <w:numFmt w:val="lowerLetter"/>
      <w:lvlText w:val="%1."/>
      <w:lvlJc w:val="left"/>
      <w:pPr>
        <w:ind w:left="1575" w:hanging="358"/>
      </w:pPr>
      <w:rPr>
        <w:rFonts w:ascii="Calibri" w:eastAsia="Calibri" w:hAnsi="Calibri" w:hint="default"/>
        <w:spacing w:val="-2"/>
        <w:w w:val="99"/>
        <w:sz w:val="22"/>
        <w:szCs w:val="22"/>
      </w:rPr>
    </w:lvl>
    <w:lvl w:ilvl="1" w:tplc="3104CB4C">
      <w:start w:val="1"/>
      <w:numFmt w:val="bullet"/>
      <w:lvlText w:val="•"/>
      <w:lvlJc w:val="left"/>
      <w:pPr>
        <w:ind w:left="2532" w:hanging="358"/>
      </w:pPr>
      <w:rPr>
        <w:rFonts w:hint="default"/>
      </w:rPr>
    </w:lvl>
    <w:lvl w:ilvl="2" w:tplc="BCE66188">
      <w:start w:val="1"/>
      <w:numFmt w:val="bullet"/>
      <w:lvlText w:val="•"/>
      <w:lvlJc w:val="left"/>
      <w:pPr>
        <w:ind w:left="3489" w:hanging="358"/>
      </w:pPr>
      <w:rPr>
        <w:rFonts w:hint="default"/>
      </w:rPr>
    </w:lvl>
    <w:lvl w:ilvl="3" w:tplc="16A64784">
      <w:start w:val="1"/>
      <w:numFmt w:val="bullet"/>
      <w:lvlText w:val="•"/>
      <w:lvlJc w:val="left"/>
      <w:pPr>
        <w:ind w:left="4446" w:hanging="358"/>
      </w:pPr>
      <w:rPr>
        <w:rFonts w:hint="default"/>
      </w:rPr>
    </w:lvl>
    <w:lvl w:ilvl="4" w:tplc="FDBC9F1E">
      <w:start w:val="1"/>
      <w:numFmt w:val="bullet"/>
      <w:lvlText w:val="•"/>
      <w:lvlJc w:val="left"/>
      <w:pPr>
        <w:ind w:left="5403" w:hanging="358"/>
      </w:pPr>
      <w:rPr>
        <w:rFonts w:hint="default"/>
      </w:rPr>
    </w:lvl>
    <w:lvl w:ilvl="5" w:tplc="F2368258">
      <w:start w:val="1"/>
      <w:numFmt w:val="bullet"/>
      <w:lvlText w:val="•"/>
      <w:lvlJc w:val="left"/>
      <w:pPr>
        <w:ind w:left="6360" w:hanging="358"/>
      </w:pPr>
      <w:rPr>
        <w:rFonts w:hint="default"/>
      </w:rPr>
    </w:lvl>
    <w:lvl w:ilvl="6" w:tplc="FB4E86E0">
      <w:start w:val="1"/>
      <w:numFmt w:val="bullet"/>
      <w:lvlText w:val="•"/>
      <w:lvlJc w:val="left"/>
      <w:pPr>
        <w:ind w:left="7317" w:hanging="358"/>
      </w:pPr>
      <w:rPr>
        <w:rFonts w:hint="default"/>
      </w:rPr>
    </w:lvl>
    <w:lvl w:ilvl="7" w:tplc="DFEE27F8">
      <w:start w:val="1"/>
      <w:numFmt w:val="bullet"/>
      <w:lvlText w:val="•"/>
      <w:lvlJc w:val="left"/>
      <w:pPr>
        <w:ind w:left="8275" w:hanging="358"/>
      </w:pPr>
      <w:rPr>
        <w:rFonts w:hint="default"/>
      </w:rPr>
    </w:lvl>
    <w:lvl w:ilvl="8" w:tplc="BDF61EC6">
      <w:start w:val="1"/>
      <w:numFmt w:val="bullet"/>
      <w:lvlText w:val="•"/>
      <w:lvlJc w:val="left"/>
      <w:pPr>
        <w:ind w:left="9232" w:hanging="358"/>
      </w:pPr>
      <w:rPr>
        <w:rFonts w:hint="default"/>
      </w:rPr>
    </w:lvl>
  </w:abstractNum>
  <w:abstractNum w:abstractNumId="2" w15:restartNumberingAfterBreak="0">
    <w:nsid w:val="39FD62A5"/>
    <w:multiLevelType w:val="hybridMultilevel"/>
    <w:tmpl w:val="52D654D6"/>
    <w:lvl w:ilvl="0" w:tplc="6898F4F8">
      <w:start w:val="3"/>
      <w:numFmt w:val="bullet"/>
      <w:lvlText w:val="-"/>
      <w:lvlJc w:val="left"/>
      <w:pPr>
        <w:ind w:left="1577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3" w15:restartNumberingAfterBreak="0">
    <w:nsid w:val="57A401B9"/>
    <w:multiLevelType w:val="hybridMultilevel"/>
    <w:tmpl w:val="7E76E998"/>
    <w:lvl w:ilvl="0" w:tplc="0C090001">
      <w:start w:val="1"/>
      <w:numFmt w:val="bullet"/>
      <w:lvlText w:val=""/>
      <w:lvlJc w:val="left"/>
      <w:pPr>
        <w:ind w:left="15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4" w15:restartNumberingAfterBreak="0">
    <w:nsid w:val="72BC7953"/>
    <w:multiLevelType w:val="hybridMultilevel"/>
    <w:tmpl w:val="52D04DC0"/>
    <w:lvl w:ilvl="0" w:tplc="453A3490">
      <w:start w:val="1"/>
      <w:numFmt w:val="lowerLetter"/>
      <w:lvlText w:val="%1."/>
      <w:lvlJc w:val="left"/>
      <w:pPr>
        <w:ind w:left="1575" w:hanging="358"/>
      </w:pPr>
      <w:rPr>
        <w:rFonts w:ascii="Calibri" w:eastAsia="Calibri" w:hAnsi="Calibri" w:hint="default"/>
        <w:spacing w:val="-2"/>
        <w:w w:val="99"/>
        <w:sz w:val="22"/>
        <w:szCs w:val="22"/>
      </w:rPr>
    </w:lvl>
    <w:lvl w:ilvl="1" w:tplc="C874A684">
      <w:start w:val="1"/>
      <w:numFmt w:val="bullet"/>
      <w:lvlText w:val="•"/>
      <w:lvlJc w:val="left"/>
      <w:pPr>
        <w:ind w:left="2532" w:hanging="358"/>
      </w:pPr>
      <w:rPr>
        <w:rFonts w:hint="default"/>
      </w:rPr>
    </w:lvl>
    <w:lvl w:ilvl="2" w:tplc="BAE2FBBC">
      <w:start w:val="1"/>
      <w:numFmt w:val="bullet"/>
      <w:lvlText w:val="•"/>
      <w:lvlJc w:val="left"/>
      <w:pPr>
        <w:ind w:left="3489" w:hanging="358"/>
      </w:pPr>
      <w:rPr>
        <w:rFonts w:hint="default"/>
      </w:rPr>
    </w:lvl>
    <w:lvl w:ilvl="3" w:tplc="F88256FC">
      <w:start w:val="1"/>
      <w:numFmt w:val="bullet"/>
      <w:lvlText w:val="•"/>
      <w:lvlJc w:val="left"/>
      <w:pPr>
        <w:ind w:left="4446" w:hanging="358"/>
      </w:pPr>
      <w:rPr>
        <w:rFonts w:hint="default"/>
      </w:rPr>
    </w:lvl>
    <w:lvl w:ilvl="4" w:tplc="8D2EC26E">
      <w:start w:val="1"/>
      <w:numFmt w:val="bullet"/>
      <w:lvlText w:val="•"/>
      <w:lvlJc w:val="left"/>
      <w:pPr>
        <w:ind w:left="5403" w:hanging="358"/>
      </w:pPr>
      <w:rPr>
        <w:rFonts w:hint="default"/>
      </w:rPr>
    </w:lvl>
    <w:lvl w:ilvl="5" w:tplc="733A0F8C">
      <w:start w:val="1"/>
      <w:numFmt w:val="bullet"/>
      <w:lvlText w:val="•"/>
      <w:lvlJc w:val="left"/>
      <w:pPr>
        <w:ind w:left="6360" w:hanging="358"/>
      </w:pPr>
      <w:rPr>
        <w:rFonts w:hint="default"/>
      </w:rPr>
    </w:lvl>
    <w:lvl w:ilvl="6" w:tplc="AA2CE00E">
      <w:start w:val="1"/>
      <w:numFmt w:val="bullet"/>
      <w:lvlText w:val="•"/>
      <w:lvlJc w:val="left"/>
      <w:pPr>
        <w:ind w:left="7317" w:hanging="358"/>
      </w:pPr>
      <w:rPr>
        <w:rFonts w:hint="default"/>
      </w:rPr>
    </w:lvl>
    <w:lvl w:ilvl="7" w:tplc="073A962C">
      <w:start w:val="1"/>
      <w:numFmt w:val="bullet"/>
      <w:lvlText w:val="•"/>
      <w:lvlJc w:val="left"/>
      <w:pPr>
        <w:ind w:left="8275" w:hanging="358"/>
      </w:pPr>
      <w:rPr>
        <w:rFonts w:hint="default"/>
      </w:rPr>
    </w:lvl>
    <w:lvl w:ilvl="8" w:tplc="8A6233D0">
      <w:start w:val="1"/>
      <w:numFmt w:val="bullet"/>
      <w:lvlText w:val="•"/>
      <w:lvlJc w:val="left"/>
      <w:pPr>
        <w:ind w:left="9232" w:hanging="358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BF7"/>
    <w:rsid w:val="000159DF"/>
    <w:rsid w:val="000960EC"/>
    <w:rsid w:val="00154CC5"/>
    <w:rsid w:val="00386247"/>
    <w:rsid w:val="003B09E1"/>
    <w:rsid w:val="003D0B36"/>
    <w:rsid w:val="00412062"/>
    <w:rsid w:val="00445BC8"/>
    <w:rsid w:val="00476542"/>
    <w:rsid w:val="005B7E0F"/>
    <w:rsid w:val="005F46F2"/>
    <w:rsid w:val="00873296"/>
    <w:rsid w:val="008D21AF"/>
    <w:rsid w:val="00936E29"/>
    <w:rsid w:val="00986459"/>
    <w:rsid w:val="009A2884"/>
    <w:rsid w:val="009B57FB"/>
    <w:rsid w:val="009E5613"/>
    <w:rsid w:val="00A9683F"/>
    <w:rsid w:val="00AC2F5F"/>
    <w:rsid w:val="00CA772C"/>
    <w:rsid w:val="00CF355E"/>
    <w:rsid w:val="00CF6BF7"/>
    <w:rsid w:val="00D25468"/>
    <w:rsid w:val="00D37BEB"/>
    <w:rsid w:val="00D7154F"/>
    <w:rsid w:val="00E52360"/>
    <w:rsid w:val="00E8499C"/>
    <w:rsid w:val="00EE1BDD"/>
    <w:rsid w:val="00F31CD2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84CF8C"/>
  <w15:docId w15:val="{66DA11C1-989B-4189-980D-400B41A1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117"/>
      <w:ind w:left="713"/>
      <w:outlineLvl w:val="0"/>
    </w:pPr>
    <w:rPr>
      <w:rFonts w:ascii="Calibri" w:eastAsia="Calibri" w:hAnsi="Calibri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713" w:hanging="358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E561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613"/>
  </w:style>
  <w:style w:type="paragraph" w:styleId="Footer">
    <w:name w:val="footer"/>
    <w:basedOn w:val="Normal"/>
    <w:link w:val="FooterChar"/>
    <w:uiPriority w:val="99"/>
    <w:unhideWhenUsed/>
    <w:rsid w:val="009E561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613"/>
  </w:style>
  <w:style w:type="paragraph" w:styleId="BalloonText">
    <w:name w:val="Balloon Text"/>
    <w:basedOn w:val="Normal"/>
    <w:link w:val="BalloonTextChar"/>
    <w:uiPriority w:val="99"/>
    <w:semiHidden/>
    <w:unhideWhenUsed/>
    <w:rsid w:val="005B7E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E0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F298B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Recommendation template 18Jun16</vt:lpstr>
    </vt:vector>
  </TitlesOfParts>
  <Company>Australian Maritime Safety Authority</Company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Recommendation template 18Jun16</dc:title>
  <dc:subject>IALA</dc:subject>
  <dc:creator>Seamus Doyle</dc:creator>
  <cp:lastModifiedBy>Plenary Room</cp:lastModifiedBy>
  <cp:revision>6</cp:revision>
  <dcterms:created xsi:type="dcterms:W3CDTF">2019-09-26T11:19:00Z</dcterms:created>
  <dcterms:modified xsi:type="dcterms:W3CDTF">2019-09-26T14:06:00Z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2019-01-16T00:00:00Z</vt:filetime>
  </property>
  <property fmtid="{D5CDD505-2E9C-101B-9397-08002B2CF9AE}" pid="3" name="LastSaved">
    <vt:filetime>2019-09-23T00:00:00Z</vt:filetime>
  </property>
</Properties>
</file>